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bookmarkStart w:id="0" w:name="_GoBack"/>
      <w:bookmarkEnd w:id="0"/>
      <w:r w:rsidRPr="00402063">
        <w:rPr>
          <w:rFonts w:cstheme="minorHAnsi"/>
          <w:b/>
          <w:bCs/>
          <w:noProof/>
          <w:color w:val="000000"/>
          <w:sz w:val="28"/>
          <w:lang w:eastAsia="en-GB"/>
        </w:rPr>
        <w:drawing>
          <wp:anchor distT="0" distB="0" distL="114300" distR="114300" simplePos="0" relativeHeight="251650560"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5680"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0B3ADF0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D23D5">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7559D8">
        <w:trPr>
          <w:trHeight w:val="284"/>
        </w:trPr>
        <w:tc>
          <w:tcPr>
            <w:tcW w:w="2268" w:type="dxa"/>
            <w:vMerge/>
            <w:tcBorders>
              <w:left w:val="nil"/>
              <w:bottom w:val="nil"/>
              <w:right w:val="nil"/>
            </w:tcBorders>
          </w:tcPr>
          <w:p w14:paraId="0C2FD63C"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D23D5">
            <w:pPr>
              <w:spacing w:before="100" w:beforeAutospacing="1" w:after="100" w:afterAutospacing="1"/>
              <w:rPr>
                <w:rFonts w:cstheme="minorHAnsi"/>
                <w:b/>
                <w:bCs/>
                <w:lang w:val="en-US"/>
              </w:rPr>
            </w:pPr>
          </w:p>
        </w:tc>
      </w:tr>
      <w:tr w:rsidR="000E4E3D" w:rsidRPr="00402063" w14:paraId="6355E64D" w14:textId="77777777" w:rsidTr="007559D8">
        <w:trPr>
          <w:trHeight w:val="284"/>
        </w:trPr>
        <w:tc>
          <w:tcPr>
            <w:tcW w:w="2268" w:type="dxa"/>
            <w:vMerge/>
            <w:tcBorders>
              <w:left w:val="nil"/>
              <w:bottom w:val="nil"/>
              <w:right w:val="nil"/>
            </w:tcBorders>
          </w:tcPr>
          <w:p w14:paraId="55880C59" w14:textId="77777777" w:rsidR="000E4E3D" w:rsidRPr="00402063" w:rsidRDefault="000E4E3D"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402063" w:rsidRDefault="000E4E3D" w:rsidP="003D23D5">
            <w:pPr>
              <w:spacing w:before="100" w:beforeAutospacing="1" w:after="100" w:afterAutospacing="1"/>
              <w:rPr>
                <w:rFonts w:cstheme="minorHAnsi"/>
                <w:b/>
                <w:bCs/>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17FEC773" w14:textId="77777777" w:rsidR="000E4E3D" w:rsidRPr="00402063" w:rsidRDefault="000E4E3D" w:rsidP="003D23D5">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4003"/>
        <w:gridCol w:w="567"/>
        <w:gridCol w:w="2943"/>
        <w:gridCol w:w="239"/>
        <w:gridCol w:w="612"/>
        <w:gridCol w:w="875"/>
        <w:gridCol w:w="778"/>
      </w:tblGrid>
      <w:tr w:rsidR="00033D88" w:rsidRPr="00F93AC1" w14:paraId="6B9C56F5" w14:textId="77777777" w:rsidTr="4A07F44A">
        <w:trPr>
          <w:gridAfter w:val="1"/>
          <w:wAfter w:w="778" w:type="dxa"/>
          <w:trHeight w:val="689"/>
        </w:trPr>
        <w:tc>
          <w:tcPr>
            <w:tcW w:w="9239"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F93AC1" w:rsidRDefault="000C3EC6" w:rsidP="000C3EC6">
            <w:pPr>
              <w:pStyle w:val="ListParagraph"/>
              <w:spacing w:after="0" w:line="240" w:lineRule="auto"/>
              <w:ind w:left="0" w:right="-57"/>
              <w:jc w:val="both"/>
              <w:rPr>
                <w:rFonts w:cstheme="minorHAnsi"/>
                <w:sz w:val="21"/>
                <w:szCs w:val="21"/>
              </w:rPr>
            </w:pPr>
          </w:p>
          <w:p w14:paraId="672AAF84" w14:textId="0CAA6191" w:rsidR="00033D88" w:rsidRPr="00F93AC1" w:rsidRDefault="004A76B8" w:rsidP="00AE289A">
            <w:pPr>
              <w:pStyle w:val="ListParagraph"/>
              <w:numPr>
                <w:ilvl w:val="0"/>
                <w:numId w:val="3"/>
              </w:numPr>
              <w:spacing w:after="0" w:line="240" w:lineRule="auto"/>
              <w:ind w:left="-57" w:right="-57" w:hanging="357"/>
              <w:jc w:val="both"/>
              <w:rPr>
                <w:rFonts w:asciiTheme="majorHAnsi" w:eastAsiaTheme="majorEastAsia" w:hAnsiTheme="majorHAnsi" w:cstheme="minorHAnsi"/>
                <w:color w:val="243F60" w:themeColor="accent1" w:themeShade="7F"/>
                <w:sz w:val="21"/>
                <w:szCs w:val="21"/>
              </w:rPr>
            </w:pPr>
            <w:r w:rsidRPr="00F93AC1">
              <w:rPr>
                <w:rFonts w:cstheme="minorHAnsi"/>
                <w:b/>
                <w:sz w:val="21"/>
                <w:szCs w:val="21"/>
              </w:rPr>
              <w:t xml:space="preserve">1. </w:t>
            </w:r>
            <w:r w:rsidR="00033D88" w:rsidRPr="00F93AC1">
              <w:rPr>
                <w:rFonts w:cstheme="minorHAnsi"/>
                <w:b/>
                <w:sz w:val="21"/>
                <w:szCs w:val="21"/>
              </w:rPr>
              <w:t>Information about the study has been provided to me:</w:t>
            </w:r>
            <w:r w:rsidR="00033D88" w:rsidRPr="00F93AC1">
              <w:rPr>
                <w:rFonts w:cstheme="minorHAnsi"/>
                <w:sz w:val="21"/>
                <w:szCs w:val="21"/>
              </w:rPr>
              <w:t xml:space="preserve"> I confirm that I have read </w:t>
            </w:r>
            <w:r w:rsidR="00475B52" w:rsidRPr="00F93AC1">
              <w:rPr>
                <w:rFonts w:cstheme="minorHAnsi"/>
                <w:sz w:val="21"/>
                <w:szCs w:val="21"/>
              </w:rPr>
              <w:t xml:space="preserve">(or had read to me) </w:t>
            </w:r>
            <w:r w:rsidR="00033D88" w:rsidRPr="00F93AC1">
              <w:rPr>
                <w:rFonts w:cstheme="minorHAnsi"/>
                <w:sz w:val="21"/>
                <w:szCs w:val="21"/>
              </w:rPr>
              <w:t>and understood the Participant Information Leaflet</w:t>
            </w:r>
            <w:r w:rsidRPr="00F93AC1">
              <w:rPr>
                <w:rFonts w:cstheme="minorHAnsi"/>
                <w:sz w:val="21"/>
                <w:szCs w:val="21"/>
              </w:rPr>
              <w:t xml:space="preserve"> (</w:t>
            </w:r>
            <w:del w:id="1" w:author="Richard Haynes" w:date="2020-06-19T12:53:00Z">
              <w:r w:rsidR="0055642C" w:rsidRPr="00F93AC1" w:rsidDel="00AE289A">
                <w:rPr>
                  <w:rFonts w:cstheme="minorHAnsi"/>
                  <w:sz w:val="21"/>
                  <w:szCs w:val="21"/>
                </w:rPr>
                <w:delText>V2</w:delText>
              </w:r>
            </w:del>
            <w:ins w:id="2" w:author="Richard Haynes" w:date="2020-06-19T12:53:00Z">
              <w:r w:rsidR="00AE289A" w:rsidRPr="00F93AC1">
                <w:rPr>
                  <w:rFonts w:cstheme="minorHAnsi"/>
                  <w:sz w:val="21"/>
                  <w:szCs w:val="21"/>
                </w:rPr>
                <w:t>V</w:t>
              </w:r>
              <w:r w:rsidR="00AE289A">
                <w:rPr>
                  <w:rFonts w:cstheme="minorHAnsi"/>
                  <w:sz w:val="21"/>
                  <w:szCs w:val="21"/>
                </w:rPr>
                <w:t>3</w:t>
              </w:r>
            </w:ins>
            <w:r w:rsidR="001F1BC2" w:rsidRPr="00F93AC1">
              <w:rPr>
                <w:rFonts w:cstheme="minorHAnsi"/>
                <w:sz w:val="21"/>
                <w:szCs w:val="21"/>
              </w:rPr>
              <w:t xml:space="preserve">.0 </w:t>
            </w:r>
            <w:r w:rsidR="009B2190" w:rsidRPr="00F93AC1">
              <w:rPr>
                <w:rFonts w:cstheme="minorHAnsi"/>
                <w:sz w:val="21"/>
                <w:szCs w:val="21"/>
              </w:rPr>
              <w:t>1</w:t>
            </w:r>
            <w:ins w:id="3" w:author="Richard Haynes" w:date="2020-06-19T12:53:00Z">
              <w:r w:rsidR="00AE289A">
                <w:rPr>
                  <w:rFonts w:cstheme="minorHAnsi"/>
                  <w:sz w:val="21"/>
                  <w:szCs w:val="21"/>
                </w:rPr>
                <w:t>8</w:t>
              </w:r>
            </w:ins>
            <w:del w:id="4" w:author="Richard Haynes" w:date="2020-06-19T12:53:00Z">
              <w:r w:rsidR="00F62B8B" w:rsidRPr="00F93AC1" w:rsidDel="00AE289A">
                <w:rPr>
                  <w:rFonts w:cstheme="minorHAnsi"/>
                  <w:sz w:val="21"/>
                  <w:szCs w:val="21"/>
                </w:rPr>
                <w:delText>4</w:delText>
              </w:r>
            </w:del>
            <w:r w:rsidR="004803FB" w:rsidRPr="00F93AC1">
              <w:rPr>
                <w:rFonts w:cstheme="minorHAnsi"/>
                <w:sz w:val="21"/>
                <w:szCs w:val="21"/>
              </w:rPr>
              <w:t>-</w:t>
            </w:r>
            <w:del w:id="5" w:author="Richard Haynes" w:date="2020-06-19T12:53:00Z">
              <w:r w:rsidR="0055642C" w:rsidRPr="00F93AC1" w:rsidDel="00AE289A">
                <w:rPr>
                  <w:rFonts w:cstheme="minorHAnsi"/>
                  <w:sz w:val="21"/>
                  <w:szCs w:val="21"/>
                </w:rPr>
                <w:delText>May</w:delText>
              </w:r>
            </w:del>
            <w:ins w:id="6" w:author="Richard Haynes" w:date="2020-06-19T12:53:00Z">
              <w:r w:rsidR="00AE289A">
                <w:rPr>
                  <w:rFonts w:cstheme="minorHAnsi"/>
                  <w:sz w:val="21"/>
                  <w:szCs w:val="21"/>
                </w:rPr>
                <w:t>Jun</w:t>
              </w:r>
            </w:ins>
            <w:r w:rsidR="00402791" w:rsidRPr="00F93AC1">
              <w:rPr>
                <w:rFonts w:cstheme="minorHAnsi"/>
                <w:sz w:val="21"/>
                <w:szCs w:val="21"/>
              </w:rPr>
              <w:t>-2020</w:t>
            </w:r>
            <w:r w:rsidRPr="00F93AC1">
              <w:rPr>
                <w:rFonts w:cstheme="minorHAnsi"/>
                <w:sz w:val="21"/>
                <w:szCs w:val="21"/>
              </w:rPr>
              <w:t>)</w:t>
            </w:r>
            <w:r w:rsidR="00033D88" w:rsidRPr="00F93AC1">
              <w:rPr>
                <w:rFonts w:cstheme="minorHAnsi"/>
                <w:sz w:val="21"/>
                <w:szCs w:val="21"/>
              </w:rPr>
              <w:t xml:space="preserve"> </w:t>
            </w:r>
            <w:r w:rsidR="003F41C1" w:rsidRPr="00F93AC1">
              <w:rPr>
                <w:rFonts w:cstheme="minorHAnsi"/>
                <w:sz w:val="21"/>
                <w:szCs w:val="21"/>
              </w:rPr>
              <w:t xml:space="preserve">and </w:t>
            </w:r>
            <w:r w:rsidR="00033D88" w:rsidRPr="00F93AC1">
              <w:rPr>
                <w:rFonts w:cstheme="minorHAnsi"/>
                <w:sz w:val="21"/>
                <w:szCs w:val="21"/>
              </w:rPr>
              <w:t>I have had the opportunity to consider the information and ask questions. These have been answered satisfactorily.</w:t>
            </w:r>
          </w:p>
        </w:tc>
      </w:tr>
      <w:tr w:rsidR="00033D88" w:rsidRPr="00F93AC1" w14:paraId="6E557D8D" w14:textId="77777777" w:rsidTr="00F93AC1">
        <w:trPr>
          <w:gridAfter w:val="1"/>
          <w:wAfter w:w="778" w:type="dxa"/>
          <w:trHeight w:val="771"/>
        </w:trPr>
        <w:tc>
          <w:tcPr>
            <w:tcW w:w="9239"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26C8D2CA" w:rsidR="00033D88" w:rsidRPr="00F93AC1" w:rsidRDefault="004A76B8" w:rsidP="4A07F44A">
            <w:pPr>
              <w:spacing w:after="0" w:line="240" w:lineRule="auto"/>
              <w:ind w:left="-57" w:right="-57"/>
              <w:jc w:val="both"/>
              <w:rPr>
                <w:sz w:val="21"/>
                <w:szCs w:val="21"/>
              </w:rPr>
            </w:pPr>
            <w:r w:rsidRPr="00F93AC1">
              <w:rPr>
                <w:b/>
                <w:bCs/>
                <w:sz w:val="21"/>
                <w:szCs w:val="21"/>
              </w:rPr>
              <w:t xml:space="preserve">2. </w:t>
            </w:r>
            <w:r w:rsidR="00033D88" w:rsidRPr="00F93AC1">
              <w:rPr>
                <w:b/>
                <w:bCs/>
                <w:sz w:val="21"/>
                <w:szCs w:val="21"/>
              </w:rPr>
              <w:t xml:space="preserve">Voluntary participation: </w:t>
            </w:r>
            <w:r w:rsidR="00033D88" w:rsidRPr="00F93AC1">
              <w:rPr>
                <w:sz w:val="21"/>
                <w:szCs w:val="21"/>
              </w:rPr>
              <w:t>I understand that my</w:t>
            </w:r>
            <w:r w:rsidR="007938AE" w:rsidRPr="00F93AC1">
              <w:rPr>
                <w:sz w:val="21"/>
                <w:szCs w:val="21"/>
              </w:rPr>
              <w:t xml:space="preserve"> child’s</w:t>
            </w:r>
            <w:r w:rsidR="00033D88" w:rsidRPr="00F93AC1">
              <w:rPr>
                <w:sz w:val="21"/>
                <w:szCs w:val="21"/>
              </w:rPr>
              <w:t xml:space="preserve"> participation is voluntary and that I am free to withdraw </w:t>
            </w:r>
            <w:r w:rsidR="007938AE" w:rsidRPr="00F93AC1">
              <w:rPr>
                <w:sz w:val="21"/>
                <w:szCs w:val="21"/>
              </w:rPr>
              <w:t xml:space="preserve">my child </w:t>
            </w:r>
            <w:r w:rsidR="00033D88" w:rsidRPr="00F93AC1">
              <w:rPr>
                <w:sz w:val="21"/>
                <w:szCs w:val="21"/>
              </w:rPr>
              <w:t xml:space="preserve">at any time, without giving any reason, and without </w:t>
            </w:r>
            <w:r w:rsidR="007938AE" w:rsidRPr="00F93AC1">
              <w:rPr>
                <w:sz w:val="21"/>
                <w:szCs w:val="21"/>
              </w:rPr>
              <w:t xml:space="preserve">his/her </w:t>
            </w:r>
            <w:r w:rsidR="00033D88" w:rsidRPr="00F93AC1">
              <w:rPr>
                <w:sz w:val="21"/>
                <w:szCs w:val="21"/>
              </w:rPr>
              <w:t>medical care or legal rights being affected.</w:t>
            </w:r>
          </w:p>
        </w:tc>
      </w:tr>
      <w:tr w:rsidR="00033D88" w:rsidRPr="00F93AC1" w14:paraId="060589A0" w14:textId="77777777" w:rsidTr="00F93AC1">
        <w:trPr>
          <w:gridAfter w:val="1"/>
          <w:wAfter w:w="778" w:type="dxa"/>
          <w:trHeight w:val="1169"/>
        </w:trPr>
        <w:tc>
          <w:tcPr>
            <w:tcW w:w="9239"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014B61E2" w:rsidR="00033D88" w:rsidRPr="00F93AC1" w:rsidRDefault="004A76B8" w:rsidP="00066F0E">
            <w:pPr>
              <w:spacing w:before="100" w:after="0" w:line="240" w:lineRule="auto"/>
              <w:ind w:left="-57" w:right="-57"/>
              <w:jc w:val="both"/>
              <w:rPr>
                <w:rFonts w:cstheme="minorHAnsi"/>
                <w:sz w:val="21"/>
                <w:szCs w:val="21"/>
              </w:rPr>
            </w:pPr>
            <w:r w:rsidRPr="00F93AC1">
              <w:rPr>
                <w:rFonts w:cstheme="minorHAnsi"/>
                <w:b/>
                <w:sz w:val="21"/>
                <w:szCs w:val="21"/>
              </w:rPr>
              <w:t xml:space="preserve">3. </w:t>
            </w:r>
            <w:r w:rsidR="00033D88" w:rsidRPr="00F93AC1">
              <w:rPr>
                <w:rFonts w:cstheme="minorHAnsi"/>
                <w:b/>
                <w:sz w:val="21"/>
                <w:szCs w:val="21"/>
              </w:rPr>
              <w:t xml:space="preserve">Access to study data about </w:t>
            </w:r>
            <w:r w:rsidR="00066F0E" w:rsidRPr="00F93AC1">
              <w:rPr>
                <w:rFonts w:cstheme="minorHAnsi"/>
                <w:b/>
                <w:sz w:val="21"/>
                <w:szCs w:val="21"/>
              </w:rPr>
              <w:t>my child</w:t>
            </w:r>
            <w:r w:rsidR="00033D88" w:rsidRPr="00F93AC1">
              <w:rPr>
                <w:rFonts w:cstheme="minorHAnsi"/>
                <w:b/>
                <w:sz w:val="21"/>
                <w:szCs w:val="21"/>
              </w:rPr>
              <w:t xml:space="preserve">: </w:t>
            </w:r>
            <w:r w:rsidR="00033D88" w:rsidRPr="00F93AC1">
              <w:rPr>
                <w:rFonts w:cstheme="minorHAnsi"/>
                <w:sz w:val="21"/>
                <w:szCs w:val="21"/>
              </w:rPr>
              <w:t xml:space="preserve">I give permission for relevant sections of my </w:t>
            </w:r>
            <w:r w:rsidR="007938AE" w:rsidRPr="00F93AC1">
              <w:rPr>
                <w:rFonts w:cstheme="minorHAnsi"/>
                <w:sz w:val="21"/>
                <w:szCs w:val="21"/>
              </w:rPr>
              <w:t xml:space="preserve">child’s </w:t>
            </w:r>
            <w:r w:rsidR="00033D88" w:rsidRPr="00F93AC1">
              <w:rPr>
                <w:rFonts w:cstheme="minorHAnsi"/>
                <w:sz w:val="21"/>
                <w:szCs w:val="21"/>
              </w:rPr>
              <w:t xml:space="preserve">medical notes and information collected during the study to be looked at, in confidence, by authorised individuals from this hospital, </w:t>
            </w:r>
            <w:r w:rsidR="00B7765F" w:rsidRPr="00F93AC1">
              <w:rPr>
                <w:rFonts w:cstheme="minorHAnsi"/>
                <w:sz w:val="21"/>
                <w:szCs w:val="21"/>
              </w:rPr>
              <w:t>the University of Oxford</w:t>
            </w:r>
            <w:r w:rsidR="00033D88" w:rsidRPr="00F93AC1">
              <w:rPr>
                <w:rFonts w:cstheme="minorHAnsi"/>
                <w:sz w:val="21"/>
                <w:szCs w:val="21"/>
              </w:rPr>
              <w:t xml:space="preserve">, and regulatory authorities to check that the study is being carried out correctly. </w:t>
            </w:r>
          </w:p>
        </w:tc>
      </w:tr>
      <w:tr w:rsidR="00033D88" w:rsidRPr="00F93AC1" w14:paraId="7134E905" w14:textId="77777777" w:rsidTr="4A07F44A">
        <w:trPr>
          <w:gridAfter w:val="1"/>
          <w:wAfter w:w="778" w:type="dxa"/>
          <w:trHeight w:val="20"/>
        </w:trPr>
        <w:tc>
          <w:tcPr>
            <w:tcW w:w="9239" w:type="dxa"/>
            <w:gridSpan w:val="6"/>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10C74419" w:rsidR="00033D88" w:rsidRPr="00F93AC1" w:rsidRDefault="004A76B8" w:rsidP="00C065DA">
            <w:pPr>
              <w:spacing w:after="0" w:line="240" w:lineRule="auto"/>
              <w:ind w:left="-57" w:right="-57"/>
              <w:jc w:val="both"/>
              <w:rPr>
                <w:rFonts w:cstheme="minorHAnsi"/>
                <w:sz w:val="21"/>
                <w:szCs w:val="21"/>
              </w:rPr>
            </w:pPr>
            <w:r w:rsidRPr="00F93AC1">
              <w:rPr>
                <w:rFonts w:cstheme="minorHAnsi"/>
                <w:b/>
                <w:sz w:val="21"/>
                <w:szCs w:val="21"/>
              </w:rPr>
              <w:t xml:space="preserve">4. </w:t>
            </w:r>
            <w:r w:rsidR="00033D88" w:rsidRPr="00F93AC1">
              <w:rPr>
                <w:rFonts w:cstheme="minorHAnsi"/>
                <w:b/>
                <w:sz w:val="21"/>
                <w:szCs w:val="21"/>
              </w:rPr>
              <w:t xml:space="preserve">Access to my </w:t>
            </w:r>
            <w:r w:rsidR="007938AE" w:rsidRPr="00F93AC1">
              <w:rPr>
                <w:rFonts w:cstheme="minorHAnsi"/>
                <w:b/>
                <w:sz w:val="21"/>
                <w:szCs w:val="21"/>
              </w:rPr>
              <w:t xml:space="preserve">child’s </w:t>
            </w:r>
            <w:r w:rsidR="00033D88" w:rsidRPr="00F93AC1">
              <w:rPr>
                <w:rFonts w:cstheme="minorHAnsi"/>
                <w:b/>
                <w:sz w:val="21"/>
                <w:szCs w:val="21"/>
              </w:rPr>
              <w:t>medical information:</w:t>
            </w:r>
            <w:r w:rsidR="00033D88" w:rsidRPr="00F93AC1">
              <w:rPr>
                <w:rFonts w:cstheme="minorHAnsi"/>
                <w:sz w:val="21"/>
                <w:szCs w:val="21"/>
              </w:rPr>
              <w:t xml:space="preserve"> I agree that medical information collected by the doctors and hospitals which provide </w:t>
            </w:r>
            <w:r w:rsidR="007938AE" w:rsidRPr="00F93AC1">
              <w:rPr>
                <w:rFonts w:cstheme="minorHAnsi"/>
                <w:sz w:val="21"/>
                <w:szCs w:val="21"/>
              </w:rPr>
              <w:t xml:space="preserve">my child </w:t>
            </w:r>
            <w:r w:rsidR="00033D88" w:rsidRPr="00F93AC1">
              <w:rPr>
                <w:rFonts w:cstheme="minorHAnsi"/>
                <w:sz w:val="21"/>
                <w:szCs w:val="21"/>
              </w:rPr>
              <w:t xml:space="preserve">with care and which may be located in local or national health </w:t>
            </w:r>
            <w:r w:rsidR="008E03BF" w:rsidRPr="00F93AC1">
              <w:rPr>
                <w:rFonts w:cstheme="minorHAnsi"/>
                <w:sz w:val="21"/>
                <w:szCs w:val="21"/>
              </w:rPr>
              <w:t xml:space="preserve">and research </w:t>
            </w:r>
            <w:r w:rsidR="00033D88" w:rsidRPr="00F93AC1">
              <w:rPr>
                <w:rFonts w:cstheme="minorHAnsi"/>
                <w:sz w:val="21"/>
                <w:szCs w:val="21"/>
              </w:rPr>
              <w:t>organizations (including hospital admission</w:t>
            </w:r>
            <w:r w:rsidR="008E03BF" w:rsidRPr="00F93AC1">
              <w:rPr>
                <w:rFonts w:cstheme="minorHAnsi"/>
                <w:sz w:val="21"/>
                <w:szCs w:val="21"/>
              </w:rPr>
              <w:t>,</w:t>
            </w:r>
            <w:r w:rsidR="00033D88" w:rsidRPr="00F93AC1">
              <w:rPr>
                <w:rFonts w:cstheme="minorHAnsi"/>
                <w:sz w:val="21"/>
                <w:szCs w:val="21"/>
              </w:rPr>
              <w:t xml:space="preserve"> civil registration</w:t>
            </w:r>
            <w:r w:rsidR="008E03BF" w:rsidRPr="00F93AC1">
              <w:rPr>
                <w:rFonts w:cstheme="minorHAnsi"/>
                <w:sz w:val="21"/>
                <w:szCs w:val="21"/>
              </w:rPr>
              <w:t>, audit and research</w:t>
            </w:r>
            <w:r w:rsidR="00033D88" w:rsidRPr="00F93AC1">
              <w:rPr>
                <w:rFonts w:cstheme="minorHAnsi"/>
                <w:sz w:val="21"/>
                <w:szCs w:val="21"/>
              </w:rPr>
              <w:t xml:space="preserve"> data) may be provided to the study coordinating centre both during and for up to 10 years after the scheduled follow-up period</w:t>
            </w:r>
            <w:r w:rsidR="008E03BF" w:rsidRPr="00F93AC1">
              <w:rPr>
                <w:rFonts w:cstheme="minorHAnsi"/>
                <w:sz w:val="21"/>
                <w:szCs w:val="21"/>
              </w:rPr>
              <w:t>.</w:t>
            </w:r>
            <w:r w:rsidR="00033D88" w:rsidRPr="00F93AC1">
              <w:rPr>
                <w:rFonts w:cstheme="minorHAnsi"/>
                <w:sz w:val="21"/>
                <w:szCs w:val="21"/>
              </w:rPr>
              <w:t xml:space="preserve"> </w:t>
            </w:r>
            <w:r w:rsidR="008E03BF" w:rsidRPr="00F93AC1">
              <w:rPr>
                <w:rFonts w:cstheme="minorHAnsi"/>
                <w:sz w:val="21"/>
                <w:szCs w:val="21"/>
              </w:rPr>
              <w:t xml:space="preserve">I understand </w:t>
            </w:r>
            <w:r w:rsidR="00033D88" w:rsidRPr="00F93AC1">
              <w:rPr>
                <w:rFonts w:cstheme="minorHAnsi"/>
                <w:sz w:val="21"/>
                <w:szCs w:val="21"/>
              </w:rPr>
              <w:t xml:space="preserve">that information that identifies </w:t>
            </w:r>
            <w:r w:rsidR="00451DE9" w:rsidRPr="00F93AC1">
              <w:rPr>
                <w:rFonts w:cstheme="minorHAnsi"/>
                <w:sz w:val="21"/>
                <w:szCs w:val="21"/>
              </w:rPr>
              <w:t>m</w:t>
            </w:r>
            <w:r w:rsidR="007938AE" w:rsidRPr="00F93AC1">
              <w:rPr>
                <w:rFonts w:cstheme="minorHAnsi"/>
                <w:sz w:val="21"/>
                <w:szCs w:val="21"/>
              </w:rPr>
              <w:t xml:space="preserve">y child </w:t>
            </w:r>
            <w:r w:rsidR="00033D88" w:rsidRPr="00F93AC1">
              <w:rPr>
                <w:rFonts w:cstheme="minorHAnsi"/>
                <w:sz w:val="21"/>
                <w:szCs w:val="21"/>
              </w:rPr>
              <w:t>will be passed securely to such bodies to make this possible</w:t>
            </w:r>
            <w:r w:rsidR="008E03BF" w:rsidRPr="00F93AC1">
              <w:rPr>
                <w:rFonts w:cstheme="minorHAnsi"/>
                <w:sz w:val="21"/>
                <w:szCs w:val="21"/>
              </w:rPr>
              <w:t xml:space="preserve"> and</w:t>
            </w:r>
            <w:r w:rsidR="00033D88" w:rsidRPr="00F93AC1">
              <w:rPr>
                <w:rFonts w:cstheme="minorHAnsi"/>
                <w:sz w:val="21"/>
                <w:szCs w:val="21"/>
              </w:rPr>
              <w:t xml:space="preserve"> that I can opt out of this at any time by writing to the coordinating centre team. </w:t>
            </w:r>
          </w:p>
        </w:tc>
      </w:tr>
      <w:tr w:rsidR="00033D88" w:rsidRPr="00F93AC1" w14:paraId="35B379CE" w14:textId="77777777" w:rsidTr="0055642C">
        <w:trPr>
          <w:gridAfter w:val="1"/>
          <w:wAfter w:w="778" w:type="dxa"/>
          <w:trHeight w:val="20"/>
        </w:trPr>
        <w:tc>
          <w:tcPr>
            <w:tcW w:w="9239" w:type="dxa"/>
            <w:gridSpan w:val="6"/>
            <w:tcBorders>
              <w:top w:val="single" w:sz="18" w:space="0" w:color="FFFFFF" w:themeColor="background1"/>
              <w:left w:val="single" w:sz="18" w:space="0" w:color="FFFFFF" w:themeColor="background1"/>
              <w:bottom w:val="single" w:sz="4" w:space="0" w:color="auto"/>
              <w:right w:val="single" w:sz="18" w:space="0" w:color="FFFFFF" w:themeColor="background1"/>
            </w:tcBorders>
            <w:shd w:val="clear" w:color="auto" w:fill="auto"/>
            <w:tcMar>
              <w:top w:w="85" w:type="dxa"/>
              <w:left w:w="85" w:type="dxa"/>
              <w:bottom w:w="85" w:type="dxa"/>
              <w:right w:w="85" w:type="dxa"/>
            </w:tcMar>
          </w:tcPr>
          <w:p w14:paraId="0F25BC3F" w14:textId="383E8E61" w:rsidR="00033D88" w:rsidRPr="00F93AC1" w:rsidRDefault="008E03BF" w:rsidP="00D217F2">
            <w:pPr>
              <w:spacing w:after="0" w:line="240" w:lineRule="auto"/>
              <w:ind w:left="-57" w:right="-57"/>
              <w:jc w:val="both"/>
              <w:rPr>
                <w:rFonts w:cstheme="minorHAnsi"/>
                <w:sz w:val="21"/>
                <w:szCs w:val="21"/>
              </w:rPr>
            </w:pPr>
            <w:r w:rsidRPr="00F93AC1">
              <w:rPr>
                <w:rFonts w:cstheme="minorHAnsi"/>
                <w:b/>
                <w:sz w:val="21"/>
                <w:szCs w:val="21"/>
              </w:rPr>
              <w:t>5</w:t>
            </w:r>
            <w:r w:rsidR="004A76B8" w:rsidRPr="00F93AC1">
              <w:rPr>
                <w:rFonts w:cstheme="minorHAnsi"/>
                <w:b/>
                <w:sz w:val="21"/>
                <w:szCs w:val="21"/>
              </w:rPr>
              <w:t xml:space="preserve">. </w:t>
            </w:r>
            <w:r w:rsidR="00033D88" w:rsidRPr="00F93AC1">
              <w:rPr>
                <w:rFonts w:cstheme="minorHAnsi"/>
                <w:b/>
                <w:sz w:val="21"/>
                <w:szCs w:val="21"/>
              </w:rPr>
              <w:t>Data stored on computer:</w:t>
            </w:r>
            <w:r w:rsidR="00033D88" w:rsidRPr="00F93AC1">
              <w:rPr>
                <w:rFonts w:cstheme="minorHAnsi"/>
                <w:sz w:val="21"/>
                <w:szCs w:val="21"/>
              </w:rPr>
              <w:t xml:space="preserve"> I understand that information about </w:t>
            </w:r>
            <w:r w:rsidR="00451DE9" w:rsidRPr="00F93AC1">
              <w:rPr>
                <w:rFonts w:cstheme="minorHAnsi"/>
                <w:sz w:val="21"/>
                <w:szCs w:val="21"/>
              </w:rPr>
              <w:t xml:space="preserve">my </w:t>
            </w:r>
            <w:r w:rsidR="007938AE" w:rsidRPr="00F93AC1">
              <w:rPr>
                <w:rFonts w:cstheme="minorHAnsi"/>
                <w:sz w:val="21"/>
                <w:szCs w:val="21"/>
              </w:rPr>
              <w:t>child’s</w:t>
            </w:r>
            <w:r w:rsidR="00033D88" w:rsidRPr="00F93AC1">
              <w:rPr>
                <w:rFonts w:cstheme="minorHAnsi"/>
                <w:sz w:val="21"/>
                <w:szCs w:val="21"/>
              </w:rPr>
              <w:t xml:space="preserve"> progress in the study will be recorded on a computer database, and that this data will be stored on computers </w:t>
            </w:r>
            <w:r w:rsidRPr="00F93AC1">
              <w:rPr>
                <w:rFonts w:cstheme="minorHAnsi"/>
                <w:sz w:val="21"/>
                <w:szCs w:val="21"/>
              </w:rPr>
              <w:t xml:space="preserve">supervised </w:t>
            </w:r>
            <w:r w:rsidR="00033D88" w:rsidRPr="00F93AC1">
              <w:rPr>
                <w:rFonts w:cstheme="minorHAnsi"/>
                <w:sz w:val="21"/>
                <w:szCs w:val="21"/>
              </w:rPr>
              <w:t xml:space="preserve">by </w:t>
            </w:r>
            <w:r w:rsidR="00402791" w:rsidRPr="00F93AC1">
              <w:rPr>
                <w:rFonts w:cstheme="minorHAnsi"/>
                <w:sz w:val="21"/>
                <w:szCs w:val="21"/>
              </w:rPr>
              <w:t xml:space="preserve">the University of Oxford. </w:t>
            </w:r>
            <w:r w:rsidR="00033D88" w:rsidRPr="00F93AC1">
              <w:rPr>
                <w:rFonts w:cstheme="minorHAnsi"/>
                <w:sz w:val="21"/>
                <w:szCs w:val="21"/>
              </w:rPr>
              <w:t>I understand that this information will be kept securely and confidentially.</w:t>
            </w:r>
          </w:p>
        </w:tc>
      </w:tr>
      <w:tr w:rsidR="0055642C" w:rsidRPr="00F93AC1" w14:paraId="12DC92D4" w14:textId="77777777" w:rsidTr="00F93AC1">
        <w:trPr>
          <w:gridAfter w:val="1"/>
          <w:wAfter w:w="778" w:type="dxa"/>
          <w:trHeight w:val="20"/>
        </w:trPr>
        <w:tc>
          <w:tcPr>
            <w:tcW w:w="7513" w:type="dxa"/>
            <w:gridSpan w:val="3"/>
            <w:tcBorders>
              <w:top w:val="single" w:sz="18" w:space="0" w:color="FFFFFF" w:themeColor="background1"/>
              <w:left w:val="single" w:sz="18" w:space="0" w:color="FFFFFF" w:themeColor="background1"/>
              <w:bottom w:val="single" w:sz="18" w:space="0" w:color="FFFFFF" w:themeColor="background1"/>
              <w:right w:val="single" w:sz="4" w:space="0" w:color="auto"/>
            </w:tcBorders>
            <w:shd w:val="clear" w:color="auto" w:fill="auto"/>
            <w:tcMar>
              <w:top w:w="85" w:type="dxa"/>
              <w:left w:w="85" w:type="dxa"/>
              <w:bottom w:w="85" w:type="dxa"/>
              <w:right w:w="85" w:type="dxa"/>
            </w:tcMar>
          </w:tcPr>
          <w:p w14:paraId="52CABEFA" w14:textId="7027A23B" w:rsidR="0055642C" w:rsidRPr="00F93AC1" w:rsidRDefault="0055642C" w:rsidP="0055642C">
            <w:pPr>
              <w:spacing w:after="0" w:line="240" w:lineRule="auto"/>
              <w:ind w:left="-57" w:right="-57"/>
              <w:jc w:val="both"/>
              <w:rPr>
                <w:rFonts w:cstheme="minorHAnsi"/>
                <w:b/>
                <w:sz w:val="21"/>
                <w:szCs w:val="21"/>
              </w:rPr>
            </w:pPr>
            <w:r w:rsidRPr="00F93AC1">
              <w:rPr>
                <w:rFonts w:cstheme="minorHAnsi"/>
                <w:b/>
                <w:sz w:val="21"/>
                <w:szCs w:val="21"/>
              </w:rPr>
              <w:t xml:space="preserve">6. </w:t>
            </w:r>
            <w:r w:rsidR="00ED58B4" w:rsidRPr="00F93AC1">
              <w:rPr>
                <w:rFonts w:cstheme="minorHAnsi"/>
                <w:b/>
                <w:sz w:val="21"/>
                <w:szCs w:val="21"/>
              </w:rPr>
              <w:t xml:space="preserve">OPTIONAL: </w:t>
            </w:r>
            <w:r w:rsidRPr="00F93AC1">
              <w:rPr>
                <w:rFonts w:cstheme="minorHAnsi"/>
                <w:b/>
                <w:sz w:val="21"/>
                <w:szCs w:val="21"/>
              </w:rPr>
              <w:t>Convalescent plasma:</w:t>
            </w:r>
            <w:r w:rsidRPr="00F93AC1">
              <w:rPr>
                <w:rFonts w:cstheme="minorHAnsi"/>
                <w:sz w:val="21"/>
                <w:szCs w:val="21"/>
              </w:rPr>
              <w:t xml:space="preserve"> </w:t>
            </w:r>
            <w:r w:rsidRPr="00F93AC1">
              <w:rPr>
                <w:sz w:val="21"/>
                <w:szCs w:val="21"/>
                <w:lang w:val="en-US"/>
              </w:rPr>
              <w:t>I am aware that my child may be offered convalescent plasma as one of the treatments. I have indicated my agreement (or not) for them to receive this by initialing the appropriate box.</w:t>
            </w:r>
            <w:r w:rsidR="00F62B8B" w:rsidRPr="00F93AC1">
              <w:rPr>
                <w:sz w:val="21"/>
                <w:szCs w:val="21"/>
                <w:lang w:val="en-US"/>
              </w:rPr>
              <w:t xml:space="preserve"> If my child is &lt;1 year old I understand that my child’s identifiable data will need to be shared with NHS Blood &amp; Transplant to ensure they get appropriate plasma.</w:t>
            </w:r>
          </w:p>
        </w:tc>
        <w:tc>
          <w:tcPr>
            <w:tcW w:w="851" w:type="dxa"/>
            <w:gridSpan w:val="2"/>
            <w:tcBorders>
              <w:left w:val="single" w:sz="4" w:space="0" w:color="auto"/>
              <w:bottom w:val="single" w:sz="4" w:space="0" w:color="auto"/>
              <w:right w:val="single" w:sz="4" w:space="0" w:color="auto"/>
            </w:tcBorders>
            <w:shd w:val="clear" w:color="auto" w:fill="auto"/>
          </w:tcPr>
          <w:p w14:paraId="470D693E" w14:textId="60BA926F" w:rsidR="0055642C" w:rsidRPr="00F93AC1" w:rsidRDefault="0055642C" w:rsidP="00F93AC1">
            <w:pPr>
              <w:spacing w:after="0" w:line="240" w:lineRule="auto"/>
              <w:ind w:left="-57" w:right="-57"/>
              <w:jc w:val="center"/>
              <w:rPr>
                <w:rFonts w:cstheme="minorHAnsi"/>
                <w:b/>
                <w:sz w:val="20"/>
                <w:szCs w:val="21"/>
              </w:rPr>
            </w:pPr>
            <w:r w:rsidRPr="00F93AC1">
              <w:rPr>
                <w:rFonts w:cstheme="minorHAnsi"/>
                <w:b/>
                <w:sz w:val="20"/>
                <w:szCs w:val="21"/>
              </w:rPr>
              <w:t>I agree</w:t>
            </w:r>
          </w:p>
        </w:tc>
        <w:tc>
          <w:tcPr>
            <w:tcW w:w="875" w:type="dxa"/>
            <w:tcBorders>
              <w:left w:val="single" w:sz="4" w:space="0" w:color="auto"/>
              <w:bottom w:val="single" w:sz="4" w:space="0" w:color="auto"/>
              <w:right w:val="single" w:sz="4" w:space="0" w:color="auto"/>
            </w:tcBorders>
            <w:shd w:val="clear" w:color="auto" w:fill="auto"/>
          </w:tcPr>
          <w:p w14:paraId="01FE4653" w14:textId="70908C61" w:rsidR="0055642C" w:rsidRPr="00F93AC1" w:rsidRDefault="0055642C" w:rsidP="00F93AC1">
            <w:pPr>
              <w:spacing w:after="0" w:line="240" w:lineRule="auto"/>
              <w:ind w:left="-57" w:right="-57"/>
              <w:jc w:val="center"/>
              <w:rPr>
                <w:rFonts w:cstheme="minorHAnsi"/>
                <w:b/>
                <w:sz w:val="20"/>
                <w:szCs w:val="21"/>
              </w:rPr>
            </w:pPr>
            <w:r w:rsidRPr="00F93AC1">
              <w:rPr>
                <w:rFonts w:cstheme="minorHAnsi"/>
                <w:b/>
                <w:sz w:val="20"/>
                <w:szCs w:val="21"/>
              </w:rPr>
              <w:t>I do not agree</w:t>
            </w:r>
          </w:p>
        </w:tc>
      </w:tr>
      <w:tr w:rsidR="00033D88" w:rsidRPr="00546856" w14:paraId="5F52761E" w14:textId="77777777" w:rsidTr="00F93AC1">
        <w:trPr>
          <w:gridAfter w:val="1"/>
          <w:wAfter w:w="778" w:type="dxa"/>
          <w:trHeight w:val="18"/>
        </w:trPr>
        <w:tc>
          <w:tcPr>
            <w:tcW w:w="9239" w:type="dxa"/>
            <w:gridSpan w:val="6"/>
            <w:tcBorders>
              <w:top w:val="single" w:sz="4" w:space="0" w:color="auto"/>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478C21FD" w:rsidR="00033D88" w:rsidRPr="00546856" w:rsidRDefault="0055642C" w:rsidP="4A07F44A">
            <w:pPr>
              <w:spacing w:before="40" w:after="0" w:line="240" w:lineRule="auto"/>
              <w:ind w:left="-57" w:right="-57"/>
              <w:jc w:val="both"/>
              <w:rPr>
                <w:sz w:val="21"/>
                <w:szCs w:val="21"/>
              </w:rPr>
            </w:pPr>
            <w:r w:rsidRPr="00546856">
              <w:rPr>
                <w:b/>
                <w:bCs/>
                <w:sz w:val="21"/>
                <w:szCs w:val="21"/>
              </w:rPr>
              <w:t>7</w:t>
            </w:r>
            <w:r w:rsidR="004A76B8" w:rsidRPr="00546856">
              <w:rPr>
                <w:b/>
                <w:bCs/>
                <w:sz w:val="21"/>
                <w:szCs w:val="21"/>
              </w:rPr>
              <w:t xml:space="preserve">. </w:t>
            </w:r>
            <w:r w:rsidR="00033D88" w:rsidRPr="00546856">
              <w:rPr>
                <w:b/>
                <w:bCs/>
                <w:sz w:val="21"/>
                <w:szCs w:val="21"/>
              </w:rPr>
              <w:t>Agreement to take part:</w:t>
            </w:r>
            <w:r w:rsidR="00033D88" w:rsidRPr="00546856">
              <w:rPr>
                <w:sz w:val="21"/>
                <w:szCs w:val="21"/>
              </w:rPr>
              <w:t xml:space="preserve"> I </w:t>
            </w:r>
            <w:r w:rsidR="007E79D7" w:rsidRPr="00546856">
              <w:rPr>
                <w:sz w:val="21"/>
                <w:szCs w:val="21"/>
              </w:rPr>
              <w:t xml:space="preserve">have read the information (or had it read to me), had an opportunity to ask questions and </w:t>
            </w:r>
            <w:r w:rsidR="00451DE9" w:rsidRPr="00546856">
              <w:rPr>
                <w:sz w:val="21"/>
                <w:szCs w:val="21"/>
              </w:rPr>
              <w:t>agree</w:t>
            </w:r>
            <w:r w:rsidR="00033D88" w:rsidRPr="00546856">
              <w:rPr>
                <w:sz w:val="21"/>
                <w:szCs w:val="21"/>
              </w:rPr>
              <w:t xml:space="preserve"> </w:t>
            </w:r>
            <w:r w:rsidR="007938AE" w:rsidRPr="00546856">
              <w:rPr>
                <w:sz w:val="21"/>
                <w:szCs w:val="21"/>
              </w:rPr>
              <w:t xml:space="preserve">for my child </w:t>
            </w:r>
            <w:r w:rsidR="00033D88" w:rsidRPr="00546856">
              <w:rPr>
                <w:sz w:val="21"/>
                <w:szCs w:val="21"/>
              </w:rPr>
              <w:t>to take part in the above study.</w:t>
            </w:r>
          </w:p>
        </w:tc>
      </w:tr>
      <w:tr w:rsidR="002C37A8" w:rsidRPr="00402063" w14:paraId="47166502" w14:textId="77777777" w:rsidTr="00451DE9">
        <w:trPr>
          <w:trHeight w:val="164"/>
        </w:trPr>
        <w:tc>
          <w:tcPr>
            <w:tcW w:w="4003" w:type="dxa"/>
            <w:tcMar>
              <w:left w:w="0" w:type="dxa"/>
              <w:right w:w="0" w:type="dxa"/>
            </w:tcMar>
            <w:vAlign w:val="bottom"/>
          </w:tcPr>
          <w:p w14:paraId="6602B977" w14:textId="77777777" w:rsidR="00F93AC1" w:rsidRDefault="00F93AC1" w:rsidP="00451DE9">
            <w:pPr>
              <w:spacing w:after="0" w:line="240" w:lineRule="auto"/>
              <w:ind w:right="-278"/>
              <w:rPr>
                <w:rFonts w:cstheme="minorHAnsi"/>
              </w:rPr>
            </w:pPr>
          </w:p>
          <w:p w14:paraId="462C24CA" w14:textId="558EE562" w:rsidR="002C37A8" w:rsidRPr="00402063" w:rsidRDefault="002C37A8" w:rsidP="00451DE9">
            <w:pPr>
              <w:spacing w:after="0" w:line="240" w:lineRule="auto"/>
              <w:ind w:right="-278"/>
              <w:rPr>
                <w:rFonts w:cstheme="minorHAnsi"/>
              </w:rPr>
            </w:pPr>
            <w:r w:rsidRPr="00402063">
              <w:rPr>
                <w:rFonts w:cstheme="minorHAnsi"/>
              </w:rPr>
              <w:t>……………………………………………</w:t>
            </w:r>
          </w:p>
        </w:tc>
        <w:tc>
          <w:tcPr>
            <w:tcW w:w="567" w:type="dxa"/>
            <w:tcMar>
              <w:left w:w="0" w:type="dxa"/>
              <w:right w:w="0" w:type="dxa"/>
            </w:tcMar>
            <w:vAlign w:val="bottom"/>
          </w:tcPr>
          <w:p w14:paraId="268C346C" w14:textId="77777777" w:rsidR="002C37A8" w:rsidRPr="00402063" w:rsidRDefault="002C37A8" w:rsidP="003D23D5">
            <w:pPr>
              <w:spacing w:after="0" w:line="240" w:lineRule="auto"/>
              <w:rPr>
                <w:rFonts w:cstheme="minorHAnsi"/>
              </w:rPr>
            </w:pPr>
          </w:p>
        </w:tc>
        <w:tc>
          <w:tcPr>
            <w:tcW w:w="2835" w:type="dxa"/>
            <w:vAlign w:val="bottom"/>
          </w:tcPr>
          <w:p w14:paraId="6BC3E14F"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9" w:type="dxa"/>
            <w:vAlign w:val="bottom"/>
          </w:tcPr>
          <w:p w14:paraId="54A777E1" w14:textId="77777777" w:rsidR="002C37A8" w:rsidRPr="00402063" w:rsidRDefault="002C37A8" w:rsidP="00451DE9">
            <w:pPr>
              <w:spacing w:after="0" w:line="240" w:lineRule="auto"/>
              <w:ind w:left="-257" w:firstLine="142"/>
              <w:rPr>
                <w:rFonts w:cstheme="minorHAnsi"/>
              </w:rPr>
            </w:pPr>
          </w:p>
        </w:tc>
        <w:tc>
          <w:tcPr>
            <w:tcW w:w="2265" w:type="dxa"/>
            <w:gridSpan w:val="3"/>
            <w:tcMar>
              <w:left w:w="0" w:type="dxa"/>
              <w:right w:w="0" w:type="dxa"/>
            </w:tcMar>
            <w:vAlign w:val="bottom"/>
          </w:tcPr>
          <w:p w14:paraId="37AEC709" w14:textId="6042AB1D"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451DE9">
        <w:trPr>
          <w:trHeight w:val="457"/>
        </w:trPr>
        <w:tc>
          <w:tcPr>
            <w:tcW w:w="4003" w:type="dxa"/>
            <w:tcMar>
              <w:left w:w="0" w:type="dxa"/>
              <w:right w:w="0" w:type="dxa"/>
            </w:tcMar>
          </w:tcPr>
          <w:p w14:paraId="412DD52B" w14:textId="52E8EB24" w:rsidR="002C37A8" w:rsidRPr="00402063" w:rsidRDefault="002C37A8" w:rsidP="00451DE9">
            <w:pPr>
              <w:ind w:right="-278"/>
              <w:rPr>
                <w:rFonts w:cstheme="minorHAnsi"/>
              </w:rPr>
            </w:pPr>
            <w:r w:rsidRPr="00402063">
              <w:rPr>
                <w:rFonts w:cstheme="minorHAnsi"/>
              </w:rPr>
              <w:t xml:space="preserve">PRINTED name of </w:t>
            </w:r>
            <w:r w:rsidR="007938AE">
              <w:rPr>
                <w:rFonts w:cstheme="minorHAnsi"/>
              </w:rPr>
              <w:t>parent/guardian</w:t>
            </w:r>
          </w:p>
        </w:tc>
        <w:tc>
          <w:tcPr>
            <w:tcW w:w="567" w:type="dxa"/>
            <w:tcMar>
              <w:left w:w="0" w:type="dxa"/>
              <w:right w:w="0" w:type="dxa"/>
            </w:tcMar>
          </w:tcPr>
          <w:p w14:paraId="1657AB7D" w14:textId="77777777" w:rsidR="002C37A8" w:rsidRPr="00402063" w:rsidRDefault="002C37A8" w:rsidP="003D23D5">
            <w:pPr>
              <w:rPr>
                <w:rFonts w:cstheme="minorHAnsi"/>
              </w:rPr>
            </w:pPr>
          </w:p>
        </w:tc>
        <w:tc>
          <w:tcPr>
            <w:tcW w:w="2835" w:type="dxa"/>
          </w:tcPr>
          <w:p w14:paraId="3C5A9E39" w14:textId="77777777" w:rsidR="002C37A8" w:rsidRPr="00402063" w:rsidRDefault="002C37A8" w:rsidP="00451DE9">
            <w:pPr>
              <w:ind w:left="-257" w:firstLine="142"/>
              <w:jc w:val="center"/>
              <w:rPr>
                <w:rFonts w:cstheme="minorHAnsi"/>
              </w:rPr>
            </w:pPr>
            <w:r w:rsidRPr="00402063">
              <w:rPr>
                <w:rFonts w:cstheme="minorHAnsi"/>
              </w:rPr>
              <w:t>Signature</w:t>
            </w:r>
          </w:p>
        </w:tc>
        <w:tc>
          <w:tcPr>
            <w:tcW w:w="239" w:type="dxa"/>
          </w:tcPr>
          <w:p w14:paraId="7B74B2F1" w14:textId="77777777" w:rsidR="002C37A8" w:rsidRPr="00402063" w:rsidRDefault="002C37A8" w:rsidP="00451DE9">
            <w:pPr>
              <w:ind w:left="-257" w:firstLine="142"/>
              <w:rPr>
                <w:rFonts w:cstheme="minorHAnsi"/>
              </w:rPr>
            </w:pPr>
          </w:p>
        </w:tc>
        <w:tc>
          <w:tcPr>
            <w:tcW w:w="2265" w:type="dxa"/>
            <w:gridSpan w:val="3"/>
            <w:tcMar>
              <w:left w:w="0" w:type="dxa"/>
              <w:right w:w="0" w:type="dxa"/>
            </w:tcMar>
          </w:tcPr>
          <w:p w14:paraId="4701B745" w14:textId="77777777" w:rsidR="002C37A8" w:rsidRPr="00402063" w:rsidRDefault="002C37A8" w:rsidP="00451DE9">
            <w:pPr>
              <w:ind w:right="657"/>
              <w:jc w:val="center"/>
              <w:rPr>
                <w:rFonts w:cstheme="minorHAnsi"/>
              </w:rPr>
            </w:pPr>
            <w:r w:rsidRPr="00402063">
              <w:rPr>
                <w:rFonts w:cstheme="minorHAnsi"/>
              </w:rPr>
              <w:t>Today’s date</w:t>
            </w:r>
          </w:p>
        </w:tc>
      </w:tr>
      <w:tr w:rsidR="002C37A8" w:rsidRPr="00402063" w14:paraId="00229497" w14:textId="77777777" w:rsidTr="00451DE9">
        <w:trPr>
          <w:trHeight w:val="80"/>
        </w:trPr>
        <w:tc>
          <w:tcPr>
            <w:tcW w:w="4003" w:type="dxa"/>
            <w:tcMar>
              <w:left w:w="0" w:type="dxa"/>
              <w:right w:w="0" w:type="dxa"/>
            </w:tcMar>
            <w:vAlign w:val="bottom"/>
          </w:tcPr>
          <w:p w14:paraId="7032C055" w14:textId="548151FE" w:rsidR="002C37A8" w:rsidRPr="00402063" w:rsidRDefault="002C37A8" w:rsidP="00451DE9">
            <w:pPr>
              <w:spacing w:after="0" w:line="240" w:lineRule="auto"/>
              <w:ind w:right="-278"/>
              <w:rPr>
                <w:rFonts w:cstheme="minorHAnsi"/>
              </w:rPr>
            </w:pPr>
            <w:r w:rsidRPr="00402063">
              <w:rPr>
                <w:rFonts w:cstheme="minorHAnsi"/>
              </w:rPr>
              <w:t>…………………………………………</w:t>
            </w:r>
          </w:p>
        </w:tc>
        <w:tc>
          <w:tcPr>
            <w:tcW w:w="567" w:type="dxa"/>
            <w:tcMar>
              <w:left w:w="0" w:type="dxa"/>
              <w:right w:w="0" w:type="dxa"/>
            </w:tcMar>
            <w:vAlign w:val="bottom"/>
          </w:tcPr>
          <w:p w14:paraId="660967A6" w14:textId="77777777" w:rsidR="002C37A8" w:rsidRPr="00402063" w:rsidRDefault="002C37A8" w:rsidP="003D23D5">
            <w:pPr>
              <w:spacing w:after="0" w:line="240" w:lineRule="auto"/>
              <w:rPr>
                <w:rFonts w:cstheme="minorHAnsi"/>
              </w:rPr>
            </w:pPr>
          </w:p>
        </w:tc>
        <w:tc>
          <w:tcPr>
            <w:tcW w:w="2835" w:type="dxa"/>
            <w:vAlign w:val="bottom"/>
          </w:tcPr>
          <w:p w14:paraId="11DA455E" w14:textId="77777777" w:rsidR="002C37A8" w:rsidRPr="00402063" w:rsidRDefault="002C37A8" w:rsidP="00451DE9">
            <w:pPr>
              <w:spacing w:after="0" w:line="240" w:lineRule="auto"/>
              <w:ind w:left="-257" w:firstLine="142"/>
              <w:rPr>
                <w:rFonts w:cstheme="minorHAnsi"/>
              </w:rPr>
            </w:pPr>
            <w:r w:rsidRPr="00402063">
              <w:rPr>
                <w:rFonts w:cstheme="minorHAnsi"/>
              </w:rPr>
              <w:t>…………………………………….</w:t>
            </w:r>
          </w:p>
        </w:tc>
        <w:tc>
          <w:tcPr>
            <w:tcW w:w="239" w:type="dxa"/>
            <w:vAlign w:val="bottom"/>
          </w:tcPr>
          <w:p w14:paraId="7DA3D680" w14:textId="77777777" w:rsidR="002C37A8" w:rsidRPr="00402063" w:rsidRDefault="002C37A8" w:rsidP="00451DE9">
            <w:pPr>
              <w:spacing w:after="0" w:line="240" w:lineRule="auto"/>
              <w:ind w:left="-257" w:firstLine="142"/>
              <w:rPr>
                <w:rFonts w:cstheme="minorHAnsi"/>
              </w:rPr>
            </w:pPr>
          </w:p>
        </w:tc>
        <w:tc>
          <w:tcPr>
            <w:tcW w:w="2265" w:type="dxa"/>
            <w:gridSpan w:val="3"/>
            <w:tcMar>
              <w:left w:w="0" w:type="dxa"/>
              <w:right w:w="0" w:type="dxa"/>
            </w:tcMar>
            <w:vAlign w:val="bottom"/>
          </w:tcPr>
          <w:p w14:paraId="1168E4EA" w14:textId="21F3D418" w:rsidR="002C37A8" w:rsidRPr="00402063" w:rsidRDefault="002C37A8" w:rsidP="00451DE9">
            <w:pPr>
              <w:spacing w:after="0" w:line="240" w:lineRule="auto"/>
              <w:ind w:right="657"/>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451DE9">
        <w:trPr>
          <w:trHeight w:val="546"/>
        </w:trPr>
        <w:tc>
          <w:tcPr>
            <w:tcW w:w="4003" w:type="dxa"/>
            <w:tcMar>
              <w:left w:w="0" w:type="dxa"/>
              <w:right w:w="0" w:type="dxa"/>
            </w:tcMar>
          </w:tcPr>
          <w:p w14:paraId="49AB2572" w14:textId="77777777" w:rsidR="002C37A8" w:rsidRPr="00402063" w:rsidRDefault="002C37A8" w:rsidP="00451DE9">
            <w:pPr>
              <w:spacing w:after="0" w:line="240" w:lineRule="auto"/>
              <w:ind w:right="-278"/>
              <w:rPr>
                <w:rFonts w:cstheme="minorHAnsi"/>
              </w:rPr>
            </w:pPr>
            <w:r w:rsidRPr="00402063">
              <w:rPr>
                <w:rFonts w:cstheme="minorHAnsi"/>
              </w:rPr>
              <w:t>PRINTED name of person taking consent</w:t>
            </w:r>
          </w:p>
        </w:tc>
        <w:tc>
          <w:tcPr>
            <w:tcW w:w="567" w:type="dxa"/>
            <w:tcMar>
              <w:left w:w="0" w:type="dxa"/>
              <w:right w:w="0" w:type="dxa"/>
            </w:tcMar>
          </w:tcPr>
          <w:p w14:paraId="45C84FEC" w14:textId="77777777" w:rsidR="002C37A8" w:rsidRPr="00402063" w:rsidRDefault="002C37A8" w:rsidP="003D23D5">
            <w:pPr>
              <w:rPr>
                <w:rFonts w:cstheme="minorHAnsi"/>
              </w:rPr>
            </w:pPr>
          </w:p>
        </w:tc>
        <w:tc>
          <w:tcPr>
            <w:tcW w:w="2835" w:type="dxa"/>
          </w:tcPr>
          <w:p w14:paraId="30AED9DE" w14:textId="77777777" w:rsidR="002C37A8" w:rsidRPr="00402063" w:rsidRDefault="002C37A8" w:rsidP="00451DE9">
            <w:pPr>
              <w:ind w:left="-257" w:firstLine="142"/>
              <w:jc w:val="center"/>
              <w:rPr>
                <w:rFonts w:cstheme="minorHAnsi"/>
              </w:rPr>
            </w:pPr>
            <w:r w:rsidRPr="00402063">
              <w:rPr>
                <w:rFonts w:cstheme="minorHAnsi"/>
              </w:rPr>
              <w:t>Signature</w:t>
            </w:r>
          </w:p>
        </w:tc>
        <w:tc>
          <w:tcPr>
            <w:tcW w:w="239" w:type="dxa"/>
          </w:tcPr>
          <w:p w14:paraId="3EE8D7EA" w14:textId="77777777" w:rsidR="002C37A8" w:rsidRPr="00402063" w:rsidRDefault="002C37A8" w:rsidP="00451DE9">
            <w:pPr>
              <w:ind w:left="-257" w:firstLine="142"/>
              <w:rPr>
                <w:rFonts w:cstheme="minorHAnsi"/>
              </w:rPr>
            </w:pPr>
          </w:p>
        </w:tc>
        <w:tc>
          <w:tcPr>
            <w:tcW w:w="2265" w:type="dxa"/>
            <w:gridSpan w:val="3"/>
            <w:tcMar>
              <w:left w:w="0" w:type="dxa"/>
              <w:right w:w="0" w:type="dxa"/>
            </w:tcMar>
          </w:tcPr>
          <w:p w14:paraId="05B003AE" w14:textId="77777777" w:rsidR="002C37A8" w:rsidRPr="00402063" w:rsidRDefault="002C37A8" w:rsidP="00451DE9">
            <w:pPr>
              <w:ind w:right="657"/>
              <w:jc w:val="center"/>
              <w:rPr>
                <w:rFonts w:cstheme="minorHAnsi"/>
              </w:rPr>
            </w:pPr>
            <w:r w:rsidRPr="00402063">
              <w:rPr>
                <w:rFonts w:cstheme="minorHAnsi"/>
              </w:rPr>
              <w:t>Today’s date</w:t>
            </w:r>
          </w:p>
        </w:tc>
      </w:tr>
    </w:tbl>
    <w:p w14:paraId="5D475A6C" w14:textId="70507FA5" w:rsidR="008E03BF" w:rsidRPr="00402063"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*1 copy for participant; 1 copy for researcher site file; 1 (original) to be kept in medical notes</w:t>
      </w:r>
    </w:p>
    <w:p w14:paraId="4C620B90" w14:textId="77777777" w:rsidR="00692E04" w:rsidRPr="00402063" w:rsidRDefault="00692E04" w:rsidP="00692E04">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61824" behindDoc="0" locked="0" layoutInCell="1" allowOverlap="1" wp14:anchorId="4D1AE4AE" wp14:editId="1BC3BBF5">
            <wp:simplePos x="0" y="0"/>
            <wp:positionH relativeFrom="margin">
              <wp:align>right</wp:align>
            </wp:positionH>
            <wp:positionV relativeFrom="paragraph">
              <wp:posOffset>125095</wp:posOffset>
            </wp:positionV>
            <wp:extent cx="462280" cy="4616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Pr="00402063">
        <w:rPr>
          <w:rFonts w:cstheme="minorHAnsi"/>
          <w:b/>
          <w:bCs/>
          <w:noProof/>
          <w:color w:val="000000"/>
          <w:sz w:val="28"/>
          <w:lang w:eastAsia="en-GB"/>
        </w:rPr>
        <w:drawing>
          <wp:anchor distT="0" distB="0" distL="114300" distR="114300" simplePos="0" relativeHeight="251663872" behindDoc="0" locked="0" layoutInCell="1" allowOverlap="1" wp14:anchorId="3F0E6A30" wp14:editId="270C9885">
            <wp:simplePos x="0" y="0"/>
            <wp:positionH relativeFrom="column">
              <wp:posOffset>0</wp:posOffset>
            </wp:positionH>
            <wp:positionV relativeFrom="paragraph">
              <wp:posOffset>220155</wp:posOffset>
            </wp:positionV>
            <wp:extent cx="938150" cy="2928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686273F8"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407D713" w14:textId="77777777" w:rsidR="00692E04" w:rsidRPr="00402063" w:rsidRDefault="00692E04" w:rsidP="00692E04">
      <w:pPr>
        <w:pBdr>
          <w:top w:val="single" w:sz="12" w:space="1" w:color="auto"/>
          <w:bottom w:val="single" w:sz="12" w:space="1" w:color="auto"/>
        </w:pBdr>
        <w:contextualSpacing/>
        <w:jc w:val="center"/>
        <w:rPr>
          <w:rFonts w:cstheme="minorHAnsi"/>
          <w:b/>
          <w:bCs/>
          <w:color w:val="000000"/>
        </w:rPr>
      </w:pPr>
    </w:p>
    <w:p w14:paraId="5BD2AF8B"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692E04" w:rsidRPr="00402063" w14:paraId="1C7F6E99" w14:textId="77777777" w:rsidTr="003D23D5">
        <w:trPr>
          <w:trHeight w:val="510"/>
        </w:trPr>
        <w:tc>
          <w:tcPr>
            <w:tcW w:w="2268" w:type="dxa"/>
            <w:vMerge w:val="restart"/>
            <w:tcBorders>
              <w:top w:val="nil"/>
              <w:left w:val="nil"/>
              <w:right w:val="single" w:sz="4" w:space="0" w:color="auto"/>
            </w:tcBorders>
          </w:tcPr>
          <w:p w14:paraId="3CA557D0" w14:textId="77777777" w:rsidR="00692E04" w:rsidRPr="00402063" w:rsidRDefault="00692E04"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E26AB1E" w14:textId="77777777" w:rsidR="00692E04" w:rsidRPr="00402063" w:rsidRDefault="00692E04" w:rsidP="003D23D5">
            <w:pPr>
              <w:spacing w:before="100" w:beforeAutospacing="1" w:after="100" w:afterAutospacing="1"/>
              <w:rPr>
                <w:rFonts w:eastAsia="Times New Roman" w:cstheme="minorHAnsi"/>
                <w:b/>
                <w:bCs/>
                <w:color w:val="666666"/>
                <w:lang w:eastAsia="en-GB"/>
              </w:rPr>
            </w:pPr>
          </w:p>
        </w:tc>
      </w:tr>
      <w:tr w:rsidR="00692E04" w:rsidRPr="00402063" w14:paraId="749F018D" w14:textId="77777777" w:rsidTr="003D23D5">
        <w:trPr>
          <w:trHeight w:val="284"/>
        </w:trPr>
        <w:tc>
          <w:tcPr>
            <w:tcW w:w="2268" w:type="dxa"/>
            <w:vMerge/>
            <w:tcBorders>
              <w:left w:val="nil"/>
              <w:bottom w:val="nil"/>
              <w:right w:val="nil"/>
            </w:tcBorders>
          </w:tcPr>
          <w:p w14:paraId="5FC2AF1C"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right w:val="nil"/>
            </w:tcBorders>
          </w:tcPr>
          <w:p w14:paraId="4AC4A29B"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2EDF96BB" w14:textId="77777777" w:rsidTr="003D23D5">
        <w:trPr>
          <w:trHeight w:val="510"/>
        </w:trPr>
        <w:tc>
          <w:tcPr>
            <w:tcW w:w="2268" w:type="dxa"/>
            <w:vMerge w:val="restart"/>
            <w:tcBorders>
              <w:top w:val="nil"/>
              <w:left w:val="nil"/>
              <w:right w:val="single" w:sz="4" w:space="0" w:color="auto"/>
            </w:tcBorders>
          </w:tcPr>
          <w:p w14:paraId="130B77FC"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3A06B87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3F346955" w14:textId="77777777" w:rsidTr="003D23D5">
        <w:trPr>
          <w:trHeight w:val="284"/>
        </w:trPr>
        <w:tc>
          <w:tcPr>
            <w:tcW w:w="2268" w:type="dxa"/>
            <w:vMerge/>
            <w:tcBorders>
              <w:left w:val="nil"/>
              <w:bottom w:val="nil"/>
              <w:right w:val="nil"/>
            </w:tcBorders>
          </w:tcPr>
          <w:p w14:paraId="52A6542E" w14:textId="77777777" w:rsidR="00692E04" w:rsidRPr="00402063" w:rsidRDefault="00692E04"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1F85728" w14:textId="77777777" w:rsidR="00692E04" w:rsidRPr="00402063" w:rsidRDefault="00692E04" w:rsidP="003D23D5">
            <w:pPr>
              <w:spacing w:before="100" w:beforeAutospacing="1" w:after="100" w:afterAutospacing="1"/>
              <w:rPr>
                <w:rFonts w:cstheme="minorHAnsi"/>
                <w:b/>
                <w:bCs/>
                <w:lang w:val="en-US"/>
              </w:rPr>
            </w:pPr>
          </w:p>
        </w:tc>
      </w:tr>
      <w:tr w:rsidR="00692E04" w:rsidRPr="00402063" w14:paraId="5DB0B949" w14:textId="77777777" w:rsidTr="003D23D5">
        <w:trPr>
          <w:gridAfter w:val="1"/>
          <w:wAfter w:w="4786" w:type="dxa"/>
          <w:trHeight w:val="454"/>
        </w:trPr>
        <w:tc>
          <w:tcPr>
            <w:tcW w:w="2268" w:type="dxa"/>
            <w:tcBorders>
              <w:top w:val="nil"/>
              <w:left w:val="nil"/>
              <w:bottom w:val="nil"/>
              <w:right w:val="single" w:sz="4" w:space="0" w:color="auto"/>
            </w:tcBorders>
          </w:tcPr>
          <w:p w14:paraId="58B9A683" w14:textId="77777777" w:rsidR="00692E04" w:rsidRPr="00402063" w:rsidRDefault="00692E04"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6535D81D" w14:textId="77777777" w:rsidR="00692E04" w:rsidRPr="00402063" w:rsidRDefault="00692E04" w:rsidP="003D23D5">
            <w:pPr>
              <w:spacing w:before="100" w:beforeAutospacing="1" w:after="100" w:afterAutospacing="1"/>
              <w:rPr>
                <w:rFonts w:cstheme="minorHAnsi"/>
                <w:b/>
                <w:bCs/>
                <w:lang w:val="en-US"/>
              </w:rPr>
            </w:pPr>
          </w:p>
        </w:tc>
      </w:tr>
    </w:tbl>
    <w:p w14:paraId="5FC0FCCF" w14:textId="77777777" w:rsidR="00692E04" w:rsidRPr="00402063" w:rsidRDefault="00692E04" w:rsidP="00692E04">
      <w:pPr>
        <w:spacing w:after="0"/>
        <w:rPr>
          <w:rFonts w:cstheme="minorHAnsi"/>
          <w:sz w:val="28"/>
        </w:rPr>
      </w:pPr>
    </w:p>
    <w:p w14:paraId="403B7220" w14:textId="77777777" w:rsidR="00692E04" w:rsidRDefault="00692E04" w:rsidP="00692E04">
      <w:pPr>
        <w:tabs>
          <w:tab w:val="left" w:pos="-720"/>
          <w:tab w:val="left" w:pos="558"/>
          <w:tab w:val="left" w:pos="1170"/>
          <w:tab w:val="left" w:pos="1674"/>
          <w:tab w:val="left" w:pos="4798"/>
        </w:tabs>
        <w:jc w:val="both"/>
        <w:rPr>
          <w:rFonts w:cstheme="minorHAnsi"/>
          <w:b/>
          <w:bCs/>
        </w:rPr>
      </w:pPr>
    </w:p>
    <w:p w14:paraId="09AF827F" w14:textId="44402AD2" w:rsidR="00692E04" w:rsidRPr="00402063" w:rsidRDefault="00692E04" w:rsidP="00692E04">
      <w:pPr>
        <w:tabs>
          <w:tab w:val="left" w:pos="-720"/>
          <w:tab w:val="left" w:pos="558"/>
          <w:tab w:val="left" w:pos="1170"/>
          <w:tab w:val="left" w:pos="1674"/>
          <w:tab w:val="left" w:pos="4798"/>
        </w:tabs>
        <w:jc w:val="both"/>
        <w:rPr>
          <w:rFonts w:cstheme="minorHAnsi"/>
          <w:b/>
          <w:bCs/>
        </w:rPr>
      </w:pPr>
      <w:r w:rsidRPr="00D3065F">
        <w:rPr>
          <w:rFonts w:cstheme="minorHAnsi"/>
          <w:b/>
          <w:bCs/>
        </w:rPr>
        <w:t xml:space="preserve">If parent/guardian is not able to be present physically </w:t>
      </w:r>
      <w:r>
        <w:rPr>
          <w:rFonts w:cstheme="minorHAnsi"/>
          <w:b/>
          <w:bCs/>
        </w:rPr>
        <w:t>or</w:t>
      </w:r>
      <w:r w:rsidRPr="00402063">
        <w:rPr>
          <w:rFonts w:cstheme="minorHAnsi"/>
          <w:b/>
          <w:bCs/>
        </w:rPr>
        <w:t xml:space="preserve"> sign for themselves but has capacity to give consent</w:t>
      </w:r>
    </w:p>
    <w:p w14:paraId="2D2DE7D4" w14:textId="392B3260" w:rsidR="00692E04" w:rsidRPr="00402063" w:rsidRDefault="00692E04" w:rsidP="00692E04">
      <w:pPr>
        <w:rPr>
          <w:rFonts w:cstheme="minorHAnsi"/>
        </w:rPr>
      </w:pPr>
      <w:r w:rsidRPr="00402063">
        <w:rPr>
          <w:rFonts w:cstheme="minorHAnsi"/>
        </w:rPr>
        <w:t>I witnessed accurate reading of the consent form to the potential participant</w:t>
      </w:r>
      <w:r w:rsidR="00FD619D">
        <w:rPr>
          <w:rFonts w:cstheme="minorHAnsi"/>
        </w:rPr>
        <w:t>’s parent/guardian</w:t>
      </w:r>
      <w:r w:rsidRPr="00402063">
        <w:rPr>
          <w:rFonts w:cstheme="minorHAnsi"/>
        </w:rPr>
        <w:t xml:space="preserve">, who could ask any questions and got satisfactory replies. </w:t>
      </w:r>
    </w:p>
    <w:p w14:paraId="55237181" w14:textId="77777777" w:rsidR="00692E04" w:rsidRPr="00402063" w:rsidRDefault="00692E04" w:rsidP="00692E04">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BC63243" w14:textId="77777777" w:rsidR="00692E04" w:rsidRPr="00402063" w:rsidRDefault="00692E04" w:rsidP="00692E04">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692E04" w:rsidRPr="00402063" w14:paraId="5F8B5D24" w14:textId="77777777" w:rsidTr="003D23D5">
        <w:trPr>
          <w:trHeight w:val="164"/>
        </w:trPr>
        <w:tc>
          <w:tcPr>
            <w:tcW w:w="3719" w:type="dxa"/>
            <w:tcMar>
              <w:left w:w="0" w:type="dxa"/>
              <w:right w:w="0" w:type="dxa"/>
            </w:tcMar>
            <w:vAlign w:val="bottom"/>
          </w:tcPr>
          <w:p w14:paraId="0D830A5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773132FA" w14:textId="77777777" w:rsidR="00692E04" w:rsidRPr="00402063" w:rsidRDefault="00692E04" w:rsidP="003D23D5">
            <w:pPr>
              <w:spacing w:after="0" w:line="240" w:lineRule="auto"/>
              <w:rPr>
                <w:rFonts w:cstheme="minorHAnsi"/>
              </w:rPr>
            </w:pPr>
          </w:p>
        </w:tc>
        <w:tc>
          <w:tcPr>
            <w:tcW w:w="3446" w:type="dxa"/>
            <w:vAlign w:val="bottom"/>
          </w:tcPr>
          <w:p w14:paraId="357D8C91"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2C86784F"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3DC23C2D"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3383F594" w14:textId="77777777" w:rsidTr="003D23D5">
        <w:trPr>
          <w:trHeight w:val="457"/>
        </w:trPr>
        <w:tc>
          <w:tcPr>
            <w:tcW w:w="3719" w:type="dxa"/>
            <w:tcMar>
              <w:left w:w="0" w:type="dxa"/>
              <w:right w:w="0" w:type="dxa"/>
            </w:tcMar>
          </w:tcPr>
          <w:p w14:paraId="00812345" w14:textId="77777777" w:rsidR="00692E04" w:rsidRPr="00402063" w:rsidRDefault="00692E04" w:rsidP="003D23D5">
            <w:pPr>
              <w:rPr>
                <w:rFonts w:cstheme="minorHAnsi"/>
              </w:rPr>
            </w:pPr>
            <w:r w:rsidRPr="00402063">
              <w:rPr>
                <w:rFonts w:cstheme="minorHAnsi"/>
              </w:rPr>
              <w:t>PRINTED name of witness</w:t>
            </w:r>
          </w:p>
        </w:tc>
        <w:tc>
          <w:tcPr>
            <w:tcW w:w="240" w:type="dxa"/>
            <w:tcMar>
              <w:left w:w="0" w:type="dxa"/>
              <w:right w:w="0" w:type="dxa"/>
            </w:tcMar>
          </w:tcPr>
          <w:p w14:paraId="7532C4D6" w14:textId="77777777" w:rsidR="00692E04" w:rsidRPr="00402063" w:rsidRDefault="00692E04" w:rsidP="003D23D5">
            <w:pPr>
              <w:rPr>
                <w:rFonts w:cstheme="minorHAnsi"/>
              </w:rPr>
            </w:pPr>
          </w:p>
        </w:tc>
        <w:tc>
          <w:tcPr>
            <w:tcW w:w="3446" w:type="dxa"/>
          </w:tcPr>
          <w:p w14:paraId="37B63D7B" w14:textId="77777777" w:rsidR="00692E04" w:rsidRPr="00402063" w:rsidRDefault="00692E04" w:rsidP="003D23D5">
            <w:pPr>
              <w:jc w:val="center"/>
              <w:rPr>
                <w:rFonts w:cstheme="minorHAnsi"/>
              </w:rPr>
            </w:pPr>
            <w:r w:rsidRPr="00402063">
              <w:rPr>
                <w:rFonts w:cstheme="minorHAnsi"/>
              </w:rPr>
              <w:t>Signature</w:t>
            </w:r>
          </w:p>
        </w:tc>
        <w:tc>
          <w:tcPr>
            <w:tcW w:w="286" w:type="dxa"/>
          </w:tcPr>
          <w:p w14:paraId="656160BD" w14:textId="77777777" w:rsidR="00692E04" w:rsidRPr="00402063" w:rsidRDefault="00692E04" w:rsidP="003D23D5">
            <w:pPr>
              <w:rPr>
                <w:rFonts w:cstheme="minorHAnsi"/>
              </w:rPr>
            </w:pPr>
          </w:p>
        </w:tc>
        <w:tc>
          <w:tcPr>
            <w:tcW w:w="1880" w:type="dxa"/>
            <w:tcMar>
              <w:left w:w="0" w:type="dxa"/>
              <w:right w:w="0" w:type="dxa"/>
            </w:tcMar>
          </w:tcPr>
          <w:p w14:paraId="63C91052" w14:textId="77777777" w:rsidR="00692E04" w:rsidRPr="00402063" w:rsidRDefault="00692E04" w:rsidP="003D23D5">
            <w:pPr>
              <w:jc w:val="center"/>
              <w:rPr>
                <w:rFonts w:cstheme="minorHAnsi"/>
              </w:rPr>
            </w:pPr>
            <w:r w:rsidRPr="00402063">
              <w:rPr>
                <w:rFonts w:cstheme="minorHAnsi"/>
              </w:rPr>
              <w:t>Today’s date</w:t>
            </w:r>
          </w:p>
        </w:tc>
      </w:tr>
      <w:tr w:rsidR="00692E04" w:rsidRPr="00402063" w14:paraId="486926FC" w14:textId="77777777" w:rsidTr="003D23D5">
        <w:trPr>
          <w:trHeight w:val="539"/>
        </w:trPr>
        <w:tc>
          <w:tcPr>
            <w:tcW w:w="3719" w:type="dxa"/>
            <w:tcMar>
              <w:left w:w="0" w:type="dxa"/>
              <w:right w:w="0" w:type="dxa"/>
            </w:tcMar>
            <w:vAlign w:val="bottom"/>
          </w:tcPr>
          <w:p w14:paraId="6870F5CC" w14:textId="77777777" w:rsidR="00692E04" w:rsidRPr="00402063" w:rsidRDefault="00692E04" w:rsidP="003D23D5">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50927471" w14:textId="77777777" w:rsidR="00692E04" w:rsidRPr="00402063" w:rsidRDefault="00692E04" w:rsidP="003D23D5">
            <w:pPr>
              <w:spacing w:after="0" w:line="240" w:lineRule="auto"/>
              <w:rPr>
                <w:rFonts w:cstheme="minorHAnsi"/>
              </w:rPr>
            </w:pPr>
          </w:p>
        </w:tc>
        <w:tc>
          <w:tcPr>
            <w:tcW w:w="3446" w:type="dxa"/>
            <w:vAlign w:val="bottom"/>
          </w:tcPr>
          <w:p w14:paraId="1D89EB05" w14:textId="77777777" w:rsidR="00692E04" w:rsidRPr="00402063" w:rsidRDefault="00692E04" w:rsidP="003D23D5">
            <w:pPr>
              <w:spacing w:after="0" w:line="240" w:lineRule="auto"/>
              <w:rPr>
                <w:rFonts w:cstheme="minorHAnsi"/>
              </w:rPr>
            </w:pPr>
            <w:r w:rsidRPr="00402063">
              <w:rPr>
                <w:rFonts w:cstheme="minorHAnsi"/>
              </w:rPr>
              <w:t>…………………………………….</w:t>
            </w:r>
          </w:p>
        </w:tc>
        <w:tc>
          <w:tcPr>
            <w:tcW w:w="286" w:type="dxa"/>
            <w:vAlign w:val="bottom"/>
          </w:tcPr>
          <w:p w14:paraId="4F09DBBC" w14:textId="77777777" w:rsidR="00692E04" w:rsidRPr="00402063" w:rsidRDefault="00692E04" w:rsidP="003D23D5">
            <w:pPr>
              <w:spacing w:after="0" w:line="240" w:lineRule="auto"/>
              <w:rPr>
                <w:rFonts w:cstheme="minorHAnsi"/>
              </w:rPr>
            </w:pPr>
          </w:p>
        </w:tc>
        <w:tc>
          <w:tcPr>
            <w:tcW w:w="1880" w:type="dxa"/>
            <w:tcMar>
              <w:left w:w="0" w:type="dxa"/>
              <w:right w:w="0" w:type="dxa"/>
            </w:tcMar>
            <w:vAlign w:val="bottom"/>
          </w:tcPr>
          <w:p w14:paraId="483F889F" w14:textId="77777777" w:rsidR="00692E04" w:rsidRPr="00402063" w:rsidRDefault="00692E04" w:rsidP="003D23D5">
            <w:pPr>
              <w:spacing w:after="0" w:line="240" w:lineRule="auto"/>
              <w:jc w:val="center"/>
              <w:rPr>
                <w:rFonts w:cstheme="minorHAnsi"/>
              </w:rPr>
            </w:pPr>
            <w:r w:rsidRPr="00402063">
              <w:rPr>
                <w:rFonts w:cstheme="minorHAnsi"/>
              </w:rPr>
              <w:t>……../……../…………</w:t>
            </w:r>
          </w:p>
        </w:tc>
      </w:tr>
      <w:tr w:rsidR="00692E04" w:rsidRPr="00402063" w14:paraId="1B736845" w14:textId="77777777" w:rsidTr="003D23D5">
        <w:trPr>
          <w:trHeight w:val="546"/>
        </w:trPr>
        <w:tc>
          <w:tcPr>
            <w:tcW w:w="3719" w:type="dxa"/>
            <w:tcMar>
              <w:left w:w="0" w:type="dxa"/>
              <w:right w:w="0" w:type="dxa"/>
            </w:tcMar>
          </w:tcPr>
          <w:p w14:paraId="0509689E" w14:textId="77777777" w:rsidR="00692E04" w:rsidRPr="00402063" w:rsidRDefault="00692E04" w:rsidP="003D23D5">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54FF2B6C" w14:textId="77777777" w:rsidR="00692E04" w:rsidRPr="00402063" w:rsidRDefault="00692E04" w:rsidP="003D23D5">
            <w:pPr>
              <w:rPr>
                <w:rFonts w:cstheme="minorHAnsi"/>
              </w:rPr>
            </w:pPr>
          </w:p>
        </w:tc>
        <w:tc>
          <w:tcPr>
            <w:tcW w:w="3446" w:type="dxa"/>
          </w:tcPr>
          <w:p w14:paraId="5C31A6A6" w14:textId="77777777" w:rsidR="00692E04" w:rsidRPr="00402063" w:rsidRDefault="00692E04" w:rsidP="003D23D5">
            <w:pPr>
              <w:jc w:val="center"/>
              <w:rPr>
                <w:rFonts w:cstheme="minorHAnsi"/>
              </w:rPr>
            </w:pPr>
            <w:r w:rsidRPr="00402063">
              <w:rPr>
                <w:rFonts w:cstheme="minorHAnsi"/>
              </w:rPr>
              <w:t>Signature</w:t>
            </w:r>
          </w:p>
        </w:tc>
        <w:tc>
          <w:tcPr>
            <w:tcW w:w="286" w:type="dxa"/>
          </w:tcPr>
          <w:p w14:paraId="77D31507" w14:textId="77777777" w:rsidR="00692E04" w:rsidRPr="00402063" w:rsidRDefault="00692E04" w:rsidP="003D23D5">
            <w:pPr>
              <w:rPr>
                <w:rFonts w:cstheme="minorHAnsi"/>
              </w:rPr>
            </w:pPr>
          </w:p>
        </w:tc>
        <w:tc>
          <w:tcPr>
            <w:tcW w:w="1880" w:type="dxa"/>
            <w:tcMar>
              <w:left w:w="0" w:type="dxa"/>
              <w:right w:w="0" w:type="dxa"/>
            </w:tcMar>
          </w:tcPr>
          <w:p w14:paraId="77DAAEDE" w14:textId="77777777" w:rsidR="00692E04" w:rsidRPr="00402063" w:rsidRDefault="00692E04" w:rsidP="003D23D5">
            <w:pPr>
              <w:jc w:val="center"/>
              <w:rPr>
                <w:rFonts w:cstheme="minorHAnsi"/>
              </w:rPr>
            </w:pPr>
            <w:r w:rsidRPr="00402063">
              <w:rPr>
                <w:rFonts w:cstheme="minorHAnsi"/>
              </w:rPr>
              <w:t>Today’s date</w:t>
            </w:r>
          </w:p>
        </w:tc>
      </w:tr>
    </w:tbl>
    <w:p w14:paraId="3573EF04" w14:textId="77777777" w:rsidR="00692E04" w:rsidRPr="00402063" w:rsidRDefault="00692E04" w:rsidP="00692E04">
      <w:pPr>
        <w:spacing w:after="0"/>
        <w:rPr>
          <w:rFonts w:cstheme="minorHAnsi"/>
          <w:sz w:val="28"/>
        </w:rPr>
      </w:pPr>
    </w:p>
    <w:p w14:paraId="0FF27B8D" w14:textId="4E258C0E" w:rsidR="00692E04" w:rsidRDefault="00692E04" w:rsidP="00692E04">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sidR="003D23D5">
        <w:rPr>
          <w:rFonts w:ascii="Arial" w:hAnsi="Arial" w:cs="Arial"/>
          <w:i/>
          <w:sz w:val="16"/>
          <w:szCs w:val="16"/>
        </w:rPr>
        <w:t>parent/guardian</w:t>
      </w:r>
      <w:r w:rsidRPr="00402063">
        <w:rPr>
          <w:rFonts w:ascii="Arial" w:hAnsi="Arial" w:cs="Arial"/>
          <w:i/>
          <w:sz w:val="16"/>
          <w:szCs w:val="16"/>
        </w:rPr>
        <w:t>; 1 copy for researcher site file; 1 (original) to be kept in participant medical notes</w:t>
      </w:r>
    </w:p>
    <w:p w14:paraId="5B3DD1AE" w14:textId="191CEC23" w:rsidR="00715B16" w:rsidRDefault="00692E04">
      <w:pPr>
        <w:rPr>
          <w:rFonts w:ascii="Arial" w:hAnsi="Arial" w:cs="Arial"/>
          <w:i/>
          <w:sz w:val="16"/>
          <w:szCs w:val="16"/>
        </w:rPr>
      </w:pPr>
      <w:r>
        <w:rPr>
          <w:rFonts w:ascii="Arial" w:hAnsi="Arial" w:cs="Arial"/>
          <w:i/>
          <w:sz w:val="16"/>
          <w:szCs w:val="16"/>
        </w:rPr>
        <w:br w:type="page"/>
      </w: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2608"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57728"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D23D5">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D23D5">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D23D5">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D23D5">
        <w:trPr>
          <w:trHeight w:val="284"/>
        </w:trPr>
        <w:tc>
          <w:tcPr>
            <w:tcW w:w="2268" w:type="dxa"/>
            <w:vMerge/>
            <w:tcBorders>
              <w:left w:val="nil"/>
              <w:bottom w:val="nil"/>
              <w:right w:val="nil"/>
            </w:tcBorders>
          </w:tcPr>
          <w:p w14:paraId="5A1CD2C1"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3CA530E0" w14:textId="77777777" w:rsidTr="003D23D5">
        <w:trPr>
          <w:trHeight w:val="510"/>
        </w:trPr>
        <w:tc>
          <w:tcPr>
            <w:tcW w:w="2268" w:type="dxa"/>
            <w:vMerge w:val="restart"/>
            <w:tcBorders>
              <w:top w:val="nil"/>
              <w:left w:val="nil"/>
              <w:right w:val="single" w:sz="4" w:space="0" w:color="auto"/>
            </w:tcBorders>
          </w:tcPr>
          <w:p w14:paraId="5FA356CA" w14:textId="1772C534" w:rsidR="007559D8" w:rsidRPr="00402063" w:rsidRDefault="00092CE7" w:rsidP="003D23D5">
            <w:pPr>
              <w:spacing w:before="100" w:beforeAutospacing="1" w:after="100" w:afterAutospacing="1"/>
              <w:rPr>
                <w:rFonts w:cstheme="minorHAnsi"/>
                <w:b/>
                <w:bCs/>
                <w:lang w:val="en-US"/>
              </w:rPr>
            </w:pPr>
            <w:r>
              <w:rPr>
                <w:rFonts w:cstheme="minorHAnsi"/>
                <w:b/>
                <w:bCs/>
                <w:sz w:val="24"/>
                <w:lang w:val="en-US"/>
              </w:rPr>
              <w:t>Child/Young Person</w:t>
            </w:r>
            <w:r w:rsidR="007559D8" w:rsidRPr="00402063">
              <w:rPr>
                <w:rFonts w:cstheme="minorHAnsi"/>
                <w:b/>
                <w:bCs/>
                <w:sz w:val="24"/>
                <w:lang w:val="en-US"/>
              </w:rPr>
              <w:t xml:space="preserve"> Name</w:t>
            </w:r>
            <w:r w:rsidRPr="00402063">
              <w:rPr>
                <w:rFonts w:cstheme="minorHAnsi"/>
                <w:bCs/>
                <w:sz w:val="18"/>
                <w:lang w:val="en-US"/>
              </w:rPr>
              <w:t>(use CAPITALS)</w:t>
            </w:r>
            <w:r w:rsidR="007559D8" w:rsidRPr="00402063">
              <w:rPr>
                <w:rFonts w:cstheme="minorHAnsi"/>
                <w:b/>
                <w:bCs/>
                <w:sz w:val="24"/>
                <w:lang w:val="en-US"/>
              </w:rPr>
              <w:t xml:space="preserve">: </w:t>
            </w:r>
          </w:p>
        </w:tc>
        <w:tc>
          <w:tcPr>
            <w:tcW w:w="8188" w:type="dxa"/>
            <w:gridSpan w:val="2"/>
            <w:tcBorders>
              <w:left w:val="single" w:sz="4" w:space="0" w:color="auto"/>
              <w:bottom w:val="single" w:sz="4" w:space="0" w:color="auto"/>
            </w:tcBorders>
          </w:tcPr>
          <w:p w14:paraId="18457BA5"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782CE90B" w14:textId="77777777" w:rsidTr="003D23D5">
        <w:trPr>
          <w:trHeight w:val="284"/>
        </w:trPr>
        <w:tc>
          <w:tcPr>
            <w:tcW w:w="2268" w:type="dxa"/>
            <w:vMerge/>
            <w:tcBorders>
              <w:left w:val="nil"/>
              <w:bottom w:val="nil"/>
              <w:right w:val="nil"/>
            </w:tcBorders>
          </w:tcPr>
          <w:p w14:paraId="2850C33D" w14:textId="77777777" w:rsidR="007559D8" w:rsidRPr="00402063" w:rsidRDefault="007559D8" w:rsidP="003D23D5">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D23D5">
            <w:pPr>
              <w:spacing w:before="100" w:beforeAutospacing="1" w:after="100" w:afterAutospacing="1"/>
              <w:rPr>
                <w:rFonts w:cstheme="minorHAnsi"/>
                <w:b/>
                <w:bCs/>
                <w:lang w:val="en-US"/>
              </w:rPr>
            </w:pPr>
          </w:p>
        </w:tc>
      </w:tr>
      <w:tr w:rsidR="007559D8" w:rsidRPr="00402063" w14:paraId="07C1A8F1" w14:textId="77777777" w:rsidTr="003D23D5">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D23D5">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(enter after randomisation)</w:t>
            </w:r>
          </w:p>
        </w:tc>
        <w:tc>
          <w:tcPr>
            <w:tcW w:w="3402" w:type="dxa"/>
            <w:tcBorders>
              <w:left w:val="single" w:sz="4" w:space="0" w:color="auto"/>
            </w:tcBorders>
          </w:tcPr>
          <w:p w14:paraId="73DD3185" w14:textId="77777777" w:rsidR="007559D8" w:rsidRPr="00402063" w:rsidRDefault="007559D8" w:rsidP="003D23D5">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34732218" w14:textId="7D1ED9CE" w:rsidR="0011686C" w:rsidRPr="00FC5214" w:rsidRDefault="0011686C" w:rsidP="00092CE7">
      <w:pPr>
        <w:tabs>
          <w:tab w:val="left" w:pos="-720"/>
          <w:tab w:val="left" w:pos="558"/>
          <w:tab w:val="left" w:pos="1170"/>
          <w:tab w:val="left" w:pos="1674"/>
          <w:tab w:val="left" w:pos="4798"/>
        </w:tabs>
        <w:jc w:val="center"/>
        <w:rPr>
          <w:rFonts w:cstheme="minorHAnsi"/>
          <w:b/>
          <w:bCs/>
          <w:sz w:val="28"/>
          <w:szCs w:val="28"/>
        </w:rPr>
      </w:pPr>
      <w:r w:rsidRPr="00FC5214">
        <w:rPr>
          <w:rFonts w:cstheme="minorHAnsi"/>
          <w:b/>
          <w:bCs/>
          <w:sz w:val="28"/>
          <w:szCs w:val="28"/>
        </w:rPr>
        <w:t xml:space="preserve">Information </w:t>
      </w:r>
      <w:r w:rsidR="00B578F6" w:rsidRPr="00FC5214">
        <w:rPr>
          <w:rFonts w:cstheme="minorHAnsi"/>
          <w:b/>
          <w:bCs/>
          <w:sz w:val="28"/>
          <w:szCs w:val="28"/>
        </w:rPr>
        <w:t xml:space="preserve">about the RECOVERY Trial </w:t>
      </w:r>
      <w:r w:rsidRPr="00FC5214">
        <w:rPr>
          <w:rFonts w:cstheme="minorHAnsi"/>
          <w:b/>
          <w:bCs/>
          <w:sz w:val="28"/>
          <w:szCs w:val="28"/>
        </w:rPr>
        <w:t xml:space="preserve">for </w:t>
      </w:r>
      <w:r w:rsidR="00092CE7" w:rsidRPr="00FC5214">
        <w:rPr>
          <w:rFonts w:cstheme="minorHAnsi"/>
          <w:b/>
          <w:bCs/>
          <w:sz w:val="28"/>
          <w:szCs w:val="28"/>
        </w:rPr>
        <w:t xml:space="preserve">children 10-15 years </w:t>
      </w:r>
      <w:r w:rsidR="00740470" w:rsidRPr="00FC5214">
        <w:rPr>
          <w:rFonts w:cstheme="minorHAnsi"/>
          <w:b/>
          <w:bCs/>
          <w:sz w:val="28"/>
          <w:szCs w:val="28"/>
        </w:rPr>
        <w:t>old</w:t>
      </w:r>
    </w:p>
    <w:p w14:paraId="2890D9D0" w14:textId="63A7BD8F" w:rsidR="00092CE7" w:rsidRPr="00FC5214" w:rsidRDefault="00092CE7" w:rsidP="4A07F44A">
      <w:pPr>
        <w:spacing w:after="120" w:line="240" w:lineRule="auto"/>
        <w:rPr>
          <w:rFonts w:eastAsia="Times New Roman"/>
          <w:color w:val="000000" w:themeColor="text1"/>
          <w:sz w:val="28"/>
          <w:szCs w:val="28"/>
          <w:lang w:eastAsia="en-GB"/>
        </w:rPr>
      </w:pPr>
      <w:r w:rsidRPr="00FC5214">
        <w:rPr>
          <w:rFonts w:eastAsia="Times New Roman"/>
          <w:color w:val="000000" w:themeColor="text1"/>
          <w:sz w:val="28"/>
          <w:szCs w:val="28"/>
          <w:lang w:eastAsia="en-GB"/>
        </w:rPr>
        <w:t>Your doctors have found, or suspect, you have an infection called COVID-19</w:t>
      </w:r>
      <w:ins w:id="7" w:author="Chrissie Jones" w:date="2020-06-09T12:19:00Z">
        <w:r w:rsidR="0096627E">
          <w:rPr>
            <w:rFonts w:eastAsia="Times New Roman"/>
            <w:color w:val="000000" w:themeColor="text1"/>
            <w:sz w:val="28"/>
            <w:szCs w:val="28"/>
            <w:lang w:eastAsia="en-GB"/>
          </w:rPr>
          <w:t xml:space="preserve">, or have recently had </w:t>
        </w:r>
      </w:ins>
      <w:ins w:id="8" w:author="Chrissie Jones" w:date="2020-06-09T12:20:00Z">
        <w:r w:rsidR="0096627E">
          <w:rPr>
            <w:rFonts w:eastAsia="Times New Roman"/>
            <w:color w:val="000000" w:themeColor="text1"/>
            <w:sz w:val="28"/>
            <w:szCs w:val="28"/>
            <w:lang w:eastAsia="en-GB"/>
          </w:rPr>
          <w:t>COVID-19</w:t>
        </w:r>
      </w:ins>
      <w:r w:rsidRPr="00FC5214">
        <w:rPr>
          <w:rFonts w:eastAsia="Times New Roman"/>
          <w:color w:val="000000" w:themeColor="text1"/>
          <w:sz w:val="28"/>
          <w:szCs w:val="28"/>
          <w:lang w:eastAsia="en-GB"/>
        </w:rPr>
        <w:t xml:space="preserve">. This condition is caused by a type of virus called </w:t>
      </w:r>
      <w:r w:rsidR="00223D84" w:rsidRPr="00FC5214">
        <w:rPr>
          <w:rFonts w:eastAsia="Times New Roman"/>
          <w:color w:val="000000" w:themeColor="text1"/>
          <w:sz w:val="28"/>
          <w:szCs w:val="28"/>
          <w:lang w:eastAsia="en-GB"/>
        </w:rPr>
        <w:t xml:space="preserve">a </w:t>
      </w:r>
      <w:r w:rsidRPr="00FC5214">
        <w:rPr>
          <w:rFonts w:eastAsia="Times New Roman"/>
          <w:color w:val="000000" w:themeColor="text1"/>
          <w:sz w:val="28"/>
          <w:szCs w:val="28"/>
          <w:lang w:eastAsia="en-GB"/>
        </w:rPr>
        <w:t xml:space="preserve">coronavirus. Most children and young people who get coronavirus get better without coming to hospital. Of those who are admitted to hospital, </w:t>
      </w:r>
      <w:r w:rsidR="00907C42" w:rsidRPr="00FC5214">
        <w:rPr>
          <w:rFonts w:eastAsia="Times New Roman"/>
          <w:color w:val="000000" w:themeColor="text1"/>
          <w:sz w:val="28"/>
          <w:szCs w:val="28"/>
          <w:lang w:eastAsia="en-GB"/>
        </w:rPr>
        <w:t xml:space="preserve">some will need more treatment such as oxygen or machines to help breathing. </w:t>
      </w:r>
      <w:ins w:id="9" w:author="Chrissie Jones" w:date="2020-06-09T12:21:00Z">
        <w:r w:rsidR="0096627E">
          <w:rPr>
            <w:rFonts w:eastAsia="Times New Roman"/>
            <w:color w:val="000000" w:themeColor="text1"/>
            <w:sz w:val="28"/>
            <w:szCs w:val="28"/>
            <w:lang w:eastAsia="en-GB"/>
          </w:rPr>
          <w:t xml:space="preserve">Some children </w:t>
        </w:r>
      </w:ins>
      <w:ins w:id="10" w:author="Faust S.N." w:date="2020-06-18T00:00:00Z">
        <w:r w:rsidR="00413848">
          <w:rPr>
            <w:rFonts w:eastAsia="Times New Roman"/>
            <w:color w:val="000000" w:themeColor="text1"/>
            <w:sz w:val="28"/>
            <w:szCs w:val="28"/>
            <w:lang w:eastAsia="en-GB"/>
          </w:rPr>
          <w:t xml:space="preserve">and young people </w:t>
        </w:r>
      </w:ins>
      <w:ins w:id="11" w:author="Chrissie Jones" w:date="2020-06-09T12:21:00Z">
        <w:r w:rsidR="0096627E">
          <w:rPr>
            <w:rFonts w:eastAsia="Times New Roman"/>
            <w:color w:val="000000" w:themeColor="text1"/>
            <w:sz w:val="28"/>
            <w:szCs w:val="28"/>
            <w:lang w:eastAsia="en-GB"/>
          </w:rPr>
          <w:t xml:space="preserve">have become unwell a few weeks after having COVID-19. </w:t>
        </w:r>
      </w:ins>
      <w:ins w:id="12" w:author="Faust S.N." w:date="2020-06-18T00:01:00Z">
        <w:r w:rsidR="00C65CF5">
          <w:rPr>
            <w:rFonts w:eastAsia="Times New Roman"/>
            <w:color w:val="000000" w:themeColor="text1"/>
            <w:sz w:val="28"/>
            <w:szCs w:val="28"/>
            <w:lang w:eastAsia="en-GB"/>
          </w:rPr>
          <w:t xml:space="preserve">The RECOVERY trial has </w:t>
        </w:r>
      </w:ins>
      <w:ins w:id="13" w:author="Faust S.N." w:date="2020-06-18T00:02:00Z">
        <w:r w:rsidR="00C65CF5">
          <w:rPr>
            <w:rFonts w:eastAsia="Times New Roman"/>
            <w:color w:val="000000" w:themeColor="text1"/>
            <w:sz w:val="28"/>
            <w:szCs w:val="28"/>
            <w:lang w:eastAsia="en-GB"/>
          </w:rPr>
          <w:t xml:space="preserve">so far </w:t>
        </w:r>
      </w:ins>
      <w:ins w:id="14" w:author="Faust S.N." w:date="2020-06-18T00:01:00Z">
        <w:r w:rsidR="00C65CF5">
          <w:rPr>
            <w:rFonts w:eastAsia="Times New Roman"/>
            <w:color w:val="000000" w:themeColor="text1"/>
            <w:sz w:val="28"/>
            <w:szCs w:val="28"/>
            <w:lang w:eastAsia="en-GB"/>
          </w:rPr>
          <w:t>found that a medicine called steroids can</w:t>
        </w:r>
      </w:ins>
      <w:ins w:id="15" w:author="Faust S.N." w:date="2020-06-18T00:02:00Z">
        <w:r w:rsidR="00C65CF5">
          <w:rPr>
            <w:rFonts w:eastAsia="Times New Roman"/>
            <w:color w:val="000000" w:themeColor="text1"/>
            <w:sz w:val="28"/>
            <w:szCs w:val="28"/>
            <w:lang w:eastAsia="en-GB"/>
          </w:rPr>
          <w:t xml:space="preserve"> be used to treat people with coron</w:t>
        </w:r>
        <w:del w:id="16" w:author="Richard Haynes" w:date="2020-06-19T11:46:00Z">
          <w:r w:rsidR="00C65CF5" w:rsidDel="00883053">
            <w:rPr>
              <w:rFonts w:eastAsia="Times New Roman"/>
              <w:color w:val="000000" w:themeColor="text1"/>
              <w:sz w:val="28"/>
              <w:szCs w:val="28"/>
              <w:lang w:eastAsia="en-GB"/>
            </w:rPr>
            <w:delText>o</w:delText>
          </w:r>
        </w:del>
      </w:ins>
      <w:ins w:id="17" w:author="Richard Haynes" w:date="2020-06-19T11:46:00Z">
        <w:r w:rsidR="00883053">
          <w:rPr>
            <w:rFonts w:eastAsia="Times New Roman"/>
            <w:color w:val="000000" w:themeColor="text1"/>
            <w:sz w:val="28"/>
            <w:szCs w:val="28"/>
            <w:lang w:eastAsia="en-GB"/>
          </w:rPr>
          <w:t>a</w:t>
        </w:r>
      </w:ins>
      <w:ins w:id="18" w:author="Faust S.N." w:date="2020-06-18T00:02:00Z">
        <w:r w:rsidR="00C65CF5">
          <w:rPr>
            <w:rFonts w:eastAsia="Times New Roman"/>
            <w:color w:val="000000" w:themeColor="text1"/>
            <w:sz w:val="28"/>
            <w:szCs w:val="28"/>
            <w:lang w:eastAsia="en-GB"/>
          </w:rPr>
          <w:t xml:space="preserve">virus who need oxygen. </w:t>
        </w:r>
      </w:ins>
      <w:del w:id="19" w:author="Faust S.N." w:date="2020-06-18T00:02:00Z">
        <w:r w:rsidR="00907C42" w:rsidRPr="00FC5214" w:rsidDel="00C65CF5">
          <w:rPr>
            <w:rFonts w:eastAsia="Times New Roman"/>
            <w:color w:val="000000" w:themeColor="text1"/>
            <w:sz w:val="28"/>
            <w:szCs w:val="28"/>
            <w:lang w:eastAsia="en-GB"/>
          </w:rPr>
          <w:delText>At the moment</w:delText>
        </w:r>
        <w:r w:rsidR="3B22AF05" w:rsidRPr="00FC5214" w:rsidDel="00C65CF5">
          <w:rPr>
            <w:rFonts w:eastAsia="Times New Roman"/>
            <w:color w:val="000000" w:themeColor="text1"/>
            <w:sz w:val="28"/>
            <w:szCs w:val="28"/>
            <w:lang w:eastAsia="en-GB"/>
          </w:rPr>
          <w:delText>,</w:delText>
        </w:r>
        <w:r w:rsidR="00907C42" w:rsidRPr="00FC5214" w:rsidDel="00C65CF5">
          <w:rPr>
            <w:rFonts w:eastAsia="Times New Roman"/>
            <w:color w:val="000000" w:themeColor="text1"/>
            <w:sz w:val="28"/>
            <w:szCs w:val="28"/>
            <w:lang w:eastAsia="en-GB"/>
          </w:rPr>
          <w:delText xml:space="preserve"> we do not </w:delText>
        </w:r>
        <w:r w:rsidR="061E4045" w:rsidRPr="00FC5214" w:rsidDel="00C65CF5">
          <w:rPr>
            <w:rFonts w:eastAsia="Times New Roman"/>
            <w:color w:val="000000" w:themeColor="text1"/>
            <w:sz w:val="28"/>
            <w:szCs w:val="28"/>
            <w:lang w:eastAsia="en-GB"/>
          </w:rPr>
          <w:delText>know if any medicines can treat</w:delText>
        </w:r>
        <w:r w:rsidR="00907C42" w:rsidRPr="00FC5214" w:rsidDel="00C65CF5">
          <w:rPr>
            <w:rFonts w:eastAsia="Times New Roman"/>
            <w:color w:val="000000" w:themeColor="text1"/>
            <w:sz w:val="28"/>
            <w:szCs w:val="28"/>
            <w:lang w:eastAsia="en-GB"/>
          </w:rPr>
          <w:delText xml:space="preserve"> coronavirus</w:delText>
        </w:r>
        <w:r w:rsidR="1C62A326" w:rsidRPr="00FC5214" w:rsidDel="00C65CF5">
          <w:rPr>
            <w:rFonts w:eastAsia="Times New Roman"/>
            <w:color w:val="000000" w:themeColor="text1"/>
            <w:sz w:val="28"/>
            <w:szCs w:val="28"/>
            <w:lang w:eastAsia="en-GB"/>
          </w:rPr>
          <w:delText>.</w:delText>
        </w:r>
      </w:del>
      <w:ins w:id="20" w:author="Faust S.N." w:date="2020-06-18T00:02:00Z">
        <w:r w:rsidR="00C65CF5">
          <w:rPr>
            <w:rFonts w:eastAsia="Times New Roman"/>
            <w:color w:val="000000" w:themeColor="text1"/>
            <w:sz w:val="28"/>
            <w:szCs w:val="28"/>
            <w:lang w:eastAsia="en-GB"/>
          </w:rPr>
          <w:t>We do not know wh</w:t>
        </w:r>
      </w:ins>
      <w:ins w:id="21" w:author="Faust S.N." w:date="2020-06-18T00:03:00Z">
        <w:r w:rsidR="00C65CF5">
          <w:rPr>
            <w:rFonts w:eastAsia="Times New Roman"/>
            <w:color w:val="000000" w:themeColor="text1"/>
            <w:sz w:val="28"/>
            <w:szCs w:val="28"/>
            <w:lang w:eastAsia="en-GB"/>
          </w:rPr>
          <w:t>ich other medicines are best to use</w:t>
        </w:r>
        <w:r w:rsidR="00250457">
          <w:rPr>
            <w:rFonts w:eastAsia="Times New Roman"/>
            <w:color w:val="000000" w:themeColor="text1"/>
            <w:sz w:val="28"/>
            <w:szCs w:val="28"/>
            <w:lang w:eastAsia="en-GB"/>
          </w:rPr>
          <w:t xml:space="preserve"> to treat </w:t>
        </w:r>
      </w:ins>
      <w:ins w:id="22" w:author="Faust S.N." w:date="2020-06-18T00:04:00Z">
        <w:r w:rsidR="001A6176">
          <w:rPr>
            <w:rFonts w:eastAsia="Times New Roman"/>
            <w:color w:val="000000" w:themeColor="text1"/>
            <w:sz w:val="28"/>
            <w:szCs w:val="28"/>
            <w:lang w:eastAsia="en-GB"/>
          </w:rPr>
          <w:t>coronavirus.</w:t>
        </w:r>
      </w:ins>
      <w:ins w:id="23" w:author="Faust S.N." w:date="2020-06-18T00:03:00Z">
        <w:r w:rsidR="00250457">
          <w:rPr>
            <w:rFonts w:eastAsia="Times New Roman"/>
            <w:color w:val="000000" w:themeColor="text1"/>
            <w:sz w:val="28"/>
            <w:szCs w:val="28"/>
            <w:lang w:eastAsia="en-GB"/>
          </w:rPr>
          <w:t xml:space="preserve"> </w:t>
        </w:r>
      </w:ins>
      <w:ins w:id="24" w:author="Chrissie Jones" w:date="2020-06-09T12:20:00Z">
        <w:r w:rsidR="0096627E">
          <w:rPr>
            <w:rFonts w:eastAsia="Times New Roman"/>
            <w:color w:val="000000" w:themeColor="text1"/>
            <w:sz w:val="28"/>
            <w:szCs w:val="28"/>
            <w:lang w:eastAsia="en-GB"/>
          </w:rPr>
          <w:t xml:space="preserve"> </w:t>
        </w:r>
      </w:ins>
    </w:p>
    <w:p w14:paraId="292105EE" w14:textId="458F0AEC" w:rsidR="00092CE7" w:rsidRPr="00FC5214" w:rsidRDefault="00092CE7" w:rsidP="4A07F44A">
      <w:pPr>
        <w:spacing w:after="120" w:line="240" w:lineRule="auto"/>
        <w:rPr>
          <w:rFonts w:eastAsia="Times New Roman"/>
          <w:color w:val="000000" w:themeColor="text1"/>
          <w:sz w:val="28"/>
          <w:szCs w:val="28"/>
          <w:lang w:eastAsia="en-GB"/>
        </w:rPr>
      </w:pPr>
    </w:p>
    <w:p w14:paraId="235C1FD2" w14:textId="7C9BADC1" w:rsidR="00092CE7" w:rsidRPr="00FC5214" w:rsidRDefault="1C62A326" w:rsidP="4A07F44A">
      <w:pPr>
        <w:spacing w:after="120" w:line="240" w:lineRule="auto"/>
        <w:rPr>
          <w:rFonts w:eastAsia="Times New Roman"/>
          <w:color w:val="000000" w:themeColor="text1"/>
          <w:sz w:val="28"/>
          <w:szCs w:val="28"/>
          <w:lang w:eastAsia="en-GB"/>
        </w:rPr>
      </w:pPr>
      <w:r w:rsidRPr="00FC5214">
        <w:rPr>
          <w:rFonts w:eastAsia="Times New Roman"/>
          <w:color w:val="000000" w:themeColor="text1"/>
          <w:sz w:val="28"/>
          <w:szCs w:val="28"/>
          <w:lang w:eastAsia="en-GB"/>
        </w:rPr>
        <w:t xml:space="preserve">The reason we are doing </w:t>
      </w:r>
      <w:r w:rsidR="00907C42" w:rsidRPr="00FC5214">
        <w:rPr>
          <w:rFonts w:eastAsia="Times New Roman"/>
          <w:color w:val="000000" w:themeColor="text1"/>
          <w:sz w:val="28"/>
          <w:szCs w:val="28"/>
          <w:lang w:eastAsia="en-GB"/>
        </w:rPr>
        <w:t xml:space="preserve">this study </w:t>
      </w:r>
      <w:r w:rsidR="00B578F6" w:rsidRPr="00FC5214">
        <w:rPr>
          <w:rFonts w:eastAsia="Times New Roman"/>
          <w:color w:val="000000" w:themeColor="text1"/>
          <w:sz w:val="28"/>
          <w:szCs w:val="28"/>
          <w:lang w:eastAsia="en-GB"/>
        </w:rPr>
        <w:t xml:space="preserve">is to find out if </w:t>
      </w:r>
      <w:r w:rsidR="1076B1D3" w:rsidRPr="00FC5214">
        <w:rPr>
          <w:rFonts w:eastAsia="Times New Roman"/>
          <w:color w:val="000000" w:themeColor="text1"/>
          <w:sz w:val="28"/>
          <w:szCs w:val="28"/>
          <w:lang w:eastAsia="en-GB"/>
        </w:rPr>
        <w:t xml:space="preserve">the medicines </w:t>
      </w:r>
      <w:ins w:id="25" w:author="Faust S.N." w:date="2020-06-18T00:04:00Z">
        <w:r w:rsidR="001A6176">
          <w:rPr>
            <w:rFonts w:eastAsia="Times New Roman"/>
            <w:color w:val="000000" w:themeColor="text1"/>
            <w:sz w:val="28"/>
            <w:szCs w:val="28"/>
            <w:lang w:eastAsia="en-GB"/>
          </w:rPr>
          <w:t xml:space="preserve">currently </w:t>
        </w:r>
      </w:ins>
      <w:r w:rsidR="1076B1D3" w:rsidRPr="00FC5214">
        <w:rPr>
          <w:rFonts w:eastAsia="Times New Roman"/>
          <w:color w:val="000000" w:themeColor="text1"/>
          <w:sz w:val="28"/>
          <w:szCs w:val="28"/>
          <w:lang w:eastAsia="en-GB"/>
        </w:rPr>
        <w:t xml:space="preserve">being tested </w:t>
      </w:r>
      <w:r w:rsidR="00B578F6" w:rsidRPr="00FC5214">
        <w:rPr>
          <w:rFonts w:eastAsia="Times New Roman"/>
          <w:color w:val="000000" w:themeColor="text1"/>
          <w:sz w:val="28"/>
          <w:szCs w:val="28"/>
          <w:lang w:eastAsia="en-GB"/>
        </w:rPr>
        <w:t>help</w:t>
      </w:r>
      <w:r w:rsidR="285B7FAB" w:rsidRPr="00FC5214">
        <w:rPr>
          <w:rFonts w:eastAsia="Times New Roman"/>
          <w:color w:val="000000" w:themeColor="text1"/>
          <w:sz w:val="28"/>
          <w:szCs w:val="28"/>
          <w:lang w:eastAsia="en-GB"/>
        </w:rPr>
        <w:t xml:space="preserve"> people get better quicker from coronavirus</w:t>
      </w:r>
      <w:ins w:id="26" w:author="Chrissie Jones" w:date="2020-06-09T12:22:00Z">
        <w:r w:rsidR="0096627E">
          <w:rPr>
            <w:rFonts w:eastAsia="Times New Roman"/>
            <w:color w:val="000000" w:themeColor="text1"/>
            <w:sz w:val="28"/>
            <w:szCs w:val="28"/>
            <w:lang w:eastAsia="en-GB"/>
          </w:rPr>
          <w:t xml:space="preserve"> infection or the later illness linked to COVID-19.</w:t>
        </w:r>
      </w:ins>
      <w:del w:id="27" w:author="Chrissie Jones" w:date="2020-06-09T12:22:00Z">
        <w:r w:rsidR="00B578F6" w:rsidRPr="00FC5214" w:rsidDel="0096627E">
          <w:rPr>
            <w:rFonts w:eastAsia="Times New Roman"/>
            <w:color w:val="000000" w:themeColor="text1"/>
            <w:sz w:val="28"/>
            <w:szCs w:val="28"/>
            <w:lang w:eastAsia="en-GB"/>
          </w:rPr>
          <w:delText>.</w:delText>
        </w:r>
      </w:del>
    </w:p>
    <w:p w14:paraId="3E07D392" w14:textId="6BF7F250" w:rsidR="4A07F44A" w:rsidRPr="00FC5214" w:rsidRDefault="4A07F44A" w:rsidP="4A07F44A">
      <w:pPr>
        <w:spacing w:after="120" w:line="240" w:lineRule="auto"/>
        <w:rPr>
          <w:rFonts w:eastAsia="Times New Roman"/>
          <w:color w:val="000000" w:themeColor="text1"/>
          <w:sz w:val="28"/>
          <w:szCs w:val="28"/>
          <w:lang w:eastAsia="en-GB"/>
        </w:rPr>
      </w:pPr>
    </w:p>
    <w:p w14:paraId="7E80B280" w14:textId="5A51030F" w:rsidR="007F483B" w:rsidRPr="00FC5214" w:rsidRDefault="00B578F6"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8"/>
          <w:szCs w:val="28"/>
          <w:lang w:eastAsia="en-GB"/>
        </w:rPr>
      </w:pPr>
      <w:r w:rsidRPr="00FC5214">
        <w:rPr>
          <w:rFonts w:eastAsia="Times New Roman"/>
          <w:color w:val="000000" w:themeColor="text1"/>
          <w:sz w:val="28"/>
          <w:szCs w:val="28"/>
          <w:lang w:eastAsia="en-GB"/>
        </w:rPr>
        <w:t xml:space="preserve">All of the medicines you might receive in the study have been used to treat children with other medical conditions. The medicines are listed in the more detailed information given to your parents or guardian. </w:t>
      </w:r>
      <w:r w:rsidR="007F483B" w:rsidRPr="00FC5214">
        <w:rPr>
          <w:rFonts w:eastAsia="Times New Roman"/>
          <w:color w:val="000000" w:themeColor="text1"/>
          <w:sz w:val="28"/>
          <w:szCs w:val="28"/>
          <w:lang w:eastAsia="en-GB"/>
        </w:rPr>
        <w:t xml:space="preserve">If you and your parents/guardian decide </w:t>
      </w:r>
      <w:r w:rsidR="48E0B688" w:rsidRPr="00FC5214">
        <w:rPr>
          <w:rFonts w:eastAsia="Times New Roman"/>
          <w:color w:val="000000" w:themeColor="text1"/>
          <w:sz w:val="28"/>
          <w:szCs w:val="28"/>
          <w:lang w:eastAsia="en-GB"/>
        </w:rPr>
        <w:t xml:space="preserve">that </w:t>
      </w:r>
      <w:r w:rsidR="007F483B" w:rsidRPr="00FC5214">
        <w:rPr>
          <w:rFonts w:eastAsia="Times New Roman"/>
          <w:color w:val="000000" w:themeColor="text1"/>
          <w:sz w:val="28"/>
          <w:szCs w:val="28"/>
          <w:lang w:eastAsia="en-GB"/>
        </w:rPr>
        <w:t>you can take</w:t>
      </w:r>
      <w:r w:rsidR="0015479A">
        <w:rPr>
          <w:rFonts w:eastAsia="Times New Roman"/>
          <w:color w:val="000000" w:themeColor="text1"/>
          <w:sz w:val="28"/>
          <w:szCs w:val="28"/>
          <w:lang w:eastAsia="en-GB"/>
        </w:rPr>
        <w:t xml:space="preserve"> </w:t>
      </w:r>
      <w:r w:rsidR="007F483B" w:rsidRPr="00FC5214">
        <w:rPr>
          <w:rFonts w:eastAsia="Times New Roman"/>
          <w:color w:val="000000" w:themeColor="text1"/>
          <w:sz w:val="28"/>
          <w:szCs w:val="28"/>
          <w:lang w:eastAsia="en-GB"/>
        </w:rPr>
        <w:t>part then:</w:t>
      </w:r>
    </w:p>
    <w:p w14:paraId="76A447AB" w14:textId="5550A1F4" w:rsidR="007F483B" w:rsidRPr="00FC5214" w:rsidRDefault="007F483B" w:rsidP="4A07F44A">
      <w:pPr>
        <w:tabs>
          <w:tab w:val="left" w:pos="-720"/>
          <w:tab w:val="left" w:pos="558"/>
          <w:tab w:val="left" w:pos="1170"/>
          <w:tab w:val="left" w:pos="1674"/>
          <w:tab w:val="left" w:pos="4798"/>
        </w:tabs>
        <w:spacing w:after="0" w:line="240" w:lineRule="auto"/>
        <w:jc w:val="both"/>
        <w:rPr>
          <w:rFonts w:eastAsia="Times New Roman"/>
          <w:color w:val="000000" w:themeColor="text1"/>
          <w:sz w:val="28"/>
          <w:szCs w:val="28"/>
          <w:lang w:eastAsia="en-GB"/>
        </w:rPr>
      </w:pPr>
      <w:r w:rsidRPr="00FC5214">
        <w:rPr>
          <w:rFonts w:eastAsia="Times New Roman"/>
          <w:color w:val="000000" w:themeColor="text1"/>
          <w:sz w:val="28"/>
          <w:szCs w:val="28"/>
          <w:lang w:eastAsia="en-GB"/>
        </w:rPr>
        <w:t xml:space="preserve">- the study doctors and nurses will </w:t>
      </w:r>
      <w:r w:rsidR="008336F0" w:rsidRPr="00FC5214">
        <w:rPr>
          <w:rFonts w:eastAsia="Times New Roman"/>
          <w:color w:val="000000" w:themeColor="text1"/>
          <w:sz w:val="28"/>
          <w:szCs w:val="28"/>
          <w:lang w:eastAsia="en-GB"/>
        </w:rPr>
        <w:t>examine you and take some blood tests to check it is safe for you to take part</w:t>
      </w:r>
      <w:r w:rsidR="63EA60D4" w:rsidRPr="00FC5214">
        <w:rPr>
          <w:rFonts w:eastAsia="Times New Roman"/>
          <w:color w:val="000000" w:themeColor="text1"/>
          <w:sz w:val="28"/>
          <w:szCs w:val="28"/>
          <w:lang w:eastAsia="en-GB"/>
        </w:rPr>
        <w:t xml:space="preserve"> in the study</w:t>
      </w:r>
      <w:r w:rsidR="00F62B8B">
        <w:rPr>
          <w:rFonts w:eastAsia="Times New Roman"/>
          <w:color w:val="000000" w:themeColor="text1"/>
          <w:sz w:val="28"/>
          <w:szCs w:val="28"/>
          <w:lang w:eastAsia="en-GB"/>
        </w:rPr>
        <w:t xml:space="preserve"> (including some to check your blood group if you agree to take part in the plasma part of the trial).</w:t>
      </w:r>
    </w:p>
    <w:p w14:paraId="01A1D90A" w14:textId="605CFC53" w:rsidR="001C7158" w:rsidRPr="00FC5214" w:rsidRDefault="008336F0" w:rsidP="005C5E58">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28"/>
          <w:szCs w:val="28"/>
          <w:lang w:eastAsia="en-GB"/>
        </w:rPr>
      </w:pPr>
      <w:r w:rsidRPr="00FC5214">
        <w:rPr>
          <w:rFonts w:eastAsia="Times New Roman"/>
          <w:color w:val="000000" w:themeColor="text1"/>
          <w:sz w:val="28"/>
          <w:szCs w:val="28"/>
          <w:lang w:eastAsia="en-GB"/>
        </w:rPr>
        <w:t xml:space="preserve">- </w:t>
      </w:r>
      <w:r w:rsidR="009779CF" w:rsidRPr="00FC5214">
        <w:rPr>
          <w:rFonts w:eastAsia="Times New Roman"/>
          <w:color w:val="000000" w:themeColor="text1"/>
          <w:sz w:val="28"/>
          <w:szCs w:val="28"/>
          <w:lang w:eastAsia="en-GB"/>
        </w:rPr>
        <w:t>a computer will decide which extra treatment you will receive</w:t>
      </w:r>
      <w:r w:rsidR="7C2DA786" w:rsidRPr="00FC5214">
        <w:rPr>
          <w:rFonts w:eastAsia="Times New Roman"/>
          <w:color w:val="000000" w:themeColor="text1"/>
          <w:sz w:val="28"/>
          <w:szCs w:val="28"/>
          <w:lang w:eastAsia="en-GB"/>
        </w:rPr>
        <w:t xml:space="preserve"> as part of the study</w:t>
      </w:r>
      <w:r w:rsidR="00C14983" w:rsidRPr="00FC5214">
        <w:rPr>
          <w:rFonts w:eastAsia="Times New Roman"/>
          <w:color w:val="000000" w:themeColor="text1"/>
          <w:sz w:val="28"/>
          <w:szCs w:val="28"/>
          <w:lang w:eastAsia="en-GB"/>
        </w:rPr>
        <w:t xml:space="preserve"> </w:t>
      </w:r>
      <w:r w:rsidR="001C7158" w:rsidRPr="00FC5214">
        <w:rPr>
          <w:rFonts w:eastAsia="Times New Roman" w:cstheme="minorHAnsi"/>
          <w:bCs/>
          <w:color w:val="000000" w:themeColor="text1"/>
          <w:sz w:val="28"/>
          <w:szCs w:val="28"/>
          <w:lang w:eastAsia="en-GB"/>
        </w:rPr>
        <w:t xml:space="preserve">- the medicines are only given in hospital: when you go home the study treatment </w:t>
      </w:r>
      <w:r w:rsidR="00666DC3">
        <w:rPr>
          <w:rFonts w:eastAsia="Times New Roman" w:cstheme="minorHAnsi"/>
          <w:bCs/>
          <w:color w:val="000000" w:themeColor="text1"/>
          <w:sz w:val="28"/>
          <w:szCs w:val="28"/>
          <w:lang w:eastAsia="en-GB"/>
        </w:rPr>
        <w:t>will be</w:t>
      </w:r>
      <w:r w:rsidR="00666DC3" w:rsidRPr="00FC5214">
        <w:rPr>
          <w:rFonts w:eastAsia="Times New Roman" w:cstheme="minorHAnsi"/>
          <w:bCs/>
          <w:color w:val="000000" w:themeColor="text1"/>
          <w:sz w:val="28"/>
          <w:szCs w:val="28"/>
          <w:lang w:eastAsia="en-GB"/>
        </w:rPr>
        <w:t xml:space="preserve"> </w:t>
      </w:r>
      <w:r w:rsidR="001C7158" w:rsidRPr="00FC5214">
        <w:rPr>
          <w:rFonts w:eastAsia="Times New Roman" w:cstheme="minorHAnsi"/>
          <w:bCs/>
          <w:color w:val="000000" w:themeColor="text1"/>
          <w:sz w:val="28"/>
          <w:szCs w:val="28"/>
          <w:lang w:eastAsia="en-GB"/>
        </w:rPr>
        <w:t>stopped.</w:t>
      </w:r>
    </w:p>
    <w:p w14:paraId="630B0051" w14:textId="30485EBC" w:rsidR="00092CE7" w:rsidRPr="00FC5214" w:rsidRDefault="005C5E58" w:rsidP="005C5E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8"/>
          <w:szCs w:val="28"/>
          <w:lang w:eastAsia="en-GB"/>
        </w:rPr>
      </w:pPr>
      <w:r w:rsidRPr="00FC5214">
        <w:rPr>
          <w:rFonts w:eastAsia="Times New Roman" w:cstheme="minorHAnsi"/>
          <w:bCs/>
          <w:color w:val="000000" w:themeColor="text1"/>
          <w:sz w:val="28"/>
          <w:szCs w:val="28"/>
          <w:lang w:eastAsia="en-GB"/>
        </w:rPr>
        <w:t>- i</w:t>
      </w:r>
      <w:r w:rsidR="00B578F6" w:rsidRPr="00FC5214">
        <w:rPr>
          <w:rFonts w:eastAsia="Times New Roman" w:cstheme="minorHAnsi"/>
          <w:bCs/>
          <w:color w:val="000000" w:themeColor="text1"/>
          <w:sz w:val="28"/>
          <w:szCs w:val="28"/>
          <w:lang w:eastAsia="en-GB"/>
        </w:rPr>
        <w:t xml:space="preserve">f you and your parents/guardian decide you can take part </w:t>
      </w:r>
      <w:r w:rsidR="003A25FD" w:rsidRPr="00FC5214">
        <w:rPr>
          <w:rFonts w:eastAsia="Times New Roman" w:cstheme="minorHAnsi"/>
          <w:bCs/>
          <w:color w:val="000000" w:themeColor="text1"/>
          <w:sz w:val="28"/>
          <w:szCs w:val="28"/>
          <w:lang w:eastAsia="en-GB"/>
        </w:rPr>
        <w:t>then they will sign a consent form and if you want to you can sign below to show you also have understood this information and agree to take part.</w:t>
      </w:r>
    </w:p>
    <w:p w14:paraId="57BDECB4" w14:textId="3C02D4B5" w:rsidR="00092CE7" w:rsidRDefault="005C5E58" w:rsidP="00B35958">
      <w:pPr>
        <w:tabs>
          <w:tab w:val="left" w:pos="-720"/>
          <w:tab w:val="left" w:pos="558"/>
          <w:tab w:val="left" w:pos="1170"/>
          <w:tab w:val="left" w:pos="1674"/>
          <w:tab w:val="left" w:pos="4798"/>
        </w:tabs>
        <w:spacing w:line="240" w:lineRule="auto"/>
        <w:jc w:val="both"/>
        <w:rPr>
          <w:rFonts w:eastAsia="Times New Roman" w:cstheme="minorHAnsi"/>
          <w:bCs/>
          <w:color w:val="000000" w:themeColor="text1"/>
          <w:sz w:val="28"/>
          <w:szCs w:val="28"/>
          <w:lang w:eastAsia="en-GB"/>
        </w:rPr>
      </w:pPr>
      <w:r w:rsidRPr="00FC5214">
        <w:rPr>
          <w:rFonts w:eastAsia="Times New Roman" w:cstheme="minorHAnsi"/>
          <w:bCs/>
          <w:color w:val="000000" w:themeColor="text1"/>
          <w:sz w:val="28"/>
          <w:szCs w:val="28"/>
          <w:lang w:eastAsia="en-GB"/>
        </w:rPr>
        <w:lastRenderedPageBreak/>
        <w:t>If you have any other questions please ask your parents, your doctors or nurses or the research doctors or nurses.</w:t>
      </w:r>
    </w:p>
    <w:p w14:paraId="7F55756F" w14:textId="77777777" w:rsidR="001F1BC2" w:rsidRDefault="00B35958">
      <w:pPr>
        <w:rPr>
          <w:sz w:val="28"/>
          <w:szCs w:val="28"/>
        </w:rPr>
      </w:pPr>
      <w:r w:rsidRPr="00FC5214">
        <w:rPr>
          <w:sz w:val="28"/>
          <w:szCs w:val="28"/>
        </w:rPr>
        <w:t>Signature ………………………………</w:t>
      </w:r>
      <w:r w:rsidR="00B05740" w:rsidRPr="00FC5214">
        <w:rPr>
          <w:sz w:val="28"/>
          <w:szCs w:val="28"/>
        </w:rPr>
        <w:t xml:space="preserve">………………………….               </w:t>
      </w:r>
      <w:r w:rsidR="00661FFE" w:rsidRPr="00FC5214">
        <w:rPr>
          <w:sz w:val="28"/>
          <w:szCs w:val="28"/>
        </w:rPr>
        <w:t>Today’s</w:t>
      </w:r>
      <w:r w:rsidRPr="00FC5214">
        <w:rPr>
          <w:sz w:val="28"/>
          <w:szCs w:val="28"/>
        </w:rPr>
        <w:t xml:space="preserve"> date……../……../………</w:t>
      </w:r>
    </w:p>
    <w:p w14:paraId="2C0350DB" w14:textId="7420D8ED" w:rsidR="001F1BC2" w:rsidRDefault="001F1BC2" w:rsidP="001F1BC2">
      <w:pPr>
        <w:tabs>
          <w:tab w:val="left" w:pos="-720"/>
          <w:tab w:val="left" w:pos="558"/>
          <w:tab w:val="left" w:pos="1170"/>
          <w:tab w:val="left" w:pos="1674"/>
          <w:tab w:val="left" w:pos="4798"/>
        </w:tabs>
        <w:jc w:val="both"/>
        <w:rPr>
          <w:rFonts w:ascii="Arial" w:hAnsi="Arial" w:cs="Arial"/>
          <w:i/>
          <w:sz w:val="16"/>
          <w:szCs w:val="16"/>
        </w:rPr>
      </w:pPr>
      <w:r w:rsidRPr="00402063">
        <w:rPr>
          <w:rFonts w:ascii="Arial" w:hAnsi="Arial" w:cs="Arial"/>
          <w:i/>
          <w:sz w:val="16"/>
          <w:szCs w:val="16"/>
        </w:rPr>
        <w:t xml:space="preserve">*1 copy for </w:t>
      </w:r>
      <w:r>
        <w:rPr>
          <w:rFonts w:ascii="Arial" w:hAnsi="Arial" w:cs="Arial"/>
          <w:i/>
          <w:sz w:val="16"/>
          <w:szCs w:val="16"/>
        </w:rPr>
        <w:t>child</w:t>
      </w:r>
      <w:r w:rsidRPr="00402063">
        <w:rPr>
          <w:rFonts w:ascii="Arial" w:hAnsi="Arial" w:cs="Arial"/>
          <w:i/>
          <w:sz w:val="16"/>
          <w:szCs w:val="16"/>
        </w:rPr>
        <w:t>; 1 copy for researcher site file; 1 (original) to be kept in participant medical notes</w:t>
      </w:r>
    </w:p>
    <w:p w14:paraId="75B3A2E4"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633F49C1" w14:textId="77777777" w:rsidR="0077349A" w:rsidRDefault="0077349A" w:rsidP="00AA62F4">
      <w:pPr>
        <w:tabs>
          <w:tab w:val="left" w:pos="-720"/>
          <w:tab w:val="left" w:pos="558"/>
          <w:tab w:val="left" w:pos="1170"/>
          <w:tab w:val="left" w:pos="1674"/>
          <w:tab w:val="left" w:pos="4798"/>
        </w:tabs>
        <w:spacing w:line="240" w:lineRule="auto"/>
        <w:jc w:val="center"/>
        <w:rPr>
          <w:rFonts w:ascii="Bookman Old Style" w:hAnsi="Bookman Old Style" w:cstheme="minorHAnsi"/>
          <w:b/>
          <w:bCs/>
        </w:rPr>
      </w:pPr>
    </w:p>
    <w:p w14:paraId="540F3F09" w14:textId="077D0BED" w:rsidR="00B05740"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 xml:space="preserve">Information about the RECOVERY Trial for </w:t>
      </w:r>
      <w:r w:rsidR="00BE56D5" w:rsidRPr="0077349A">
        <w:rPr>
          <w:rFonts w:cstheme="minorHAnsi"/>
          <w:b/>
          <w:bCs/>
          <w:sz w:val="40"/>
          <w:szCs w:val="40"/>
        </w:rPr>
        <w:t>younger children</w:t>
      </w:r>
      <w:r w:rsidRPr="0077349A">
        <w:rPr>
          <w:rFonts w:cstheme="minorHAnsi"/>
          <w:b/>
          <w:bCs/>
          <w:sz w:val="40"/>
          <w:szCs w:val="40"/>
        </w:rPr>
        <w:t xml:space="preserve"> </w:t>
      </w:r>
    </w:p>
    <w:p w14:paraId="14FB8057" w14:textId="6073C311" w:rsidR="00740922" w:rsidRPr="0077349A" w:rsidRDefault="00740922" w:rsidP="00AA62F4">
      <w:pPr>
        <w:tabs>
          <w:tab w:val="left" w:pos="-720"/>
          <w:tab w:val="left" w:pos="558"/>
          <w:tab w:val="left" w:pos="1170"/>
          <w:tab w:val="left" w:pos="1674"/>
          <w:tab w:val="left" w:pos="4798"/>
        </w:tabs>
        <w:spacing w:line="240" w:lineRule="auto"/>
        <w:jc w:val="center"/>
        <w:rPr>
          <w:rFonts w:cstheme="minorHAnsi"/>
          <w:b/>
          <w:bCs/>
          <w:sz w:val="40"/>
          <w:szCs w:val="40"/>
        </w:rPr>
      </w:pPr>
      <w:r w:rsidRPr="0077349A">
        <w:rPr>
          <w:rFonts w:cstheme="minorHAnsi"/>
          <w:b/>
          <w:bCs/>
          <w:sz w:val="40"/>
          <w:szCs w:val="40"/>
        </w:rPr>
        <w:t>(to read with parents/guardian)</w:t>
      </w:r>
    </w:p>
    <w:p w14:paraId="17CE77B6" w14:textId="5F85B8A5"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 have come into hospital because you are poorly with coronavirus</w:t>
      </w:r>
      <w:ins w:id="28" w:author="Chrissie Jones" w:date="2020-06-09T12:23:00Z">
        <w:r w:rsidR="0096627E">
          <w:rPr>
            <w:rFonts w:eastAsia="Times New Roman" w:cstheme="minorHAnsi"/>
            <w:bCs/>
            <w:color w:val="000000" w:themeColor="text1"/>
            <w:sz w:val="36"/>
            <w:szCs w:val="36"/>
            <w:lang w:eastAsia="en-GB"/>
          </w:rPr>
          <w:t xml:space="preserve"> or </w:t>
        </w:r>
      </w:ins>
      <w:ins w:id="29" w:author="Chrissie Jones" w:date="2020-06-09T12:27:00Z">
        <w:r w:rsidR="00DD767A">
          <w:rPr>
            <w:rFonts w:eastAsia="Times New Roman" w:cstheme="minorHAnsi"/>
            <w:bCs/>
            <w:color w:val="000000" w:themeColor="text1"/>
            <w:sz w:val="36"/>
            <w:szCs w:val="36"/>
            <w:lang w:eastAsia="en-GB"/>
          </w:rPr>
          <w:t>you may have had coronavirus a few weeks ago and now become poorly from your bo</w:t>
        </w:r>
      </w:ins>
      <w:ins w:id="30" w:author="Chrissie Jones" w:date="2020-06-09T12:28:00Z">
        <w:r w:rsidR="00DD767A">
          <w:rPr>
            <w:rFonts w:eastAsia="Times New Roman" w:cstheme="minorHAnsi"/>
            <w:bCs/>
            <w:color w:val="000000" w:themeColor="text1"/>
            <w:sz w:val="36"/>
            <w:szCs w:val="36"/>
            <w:lang w:eastAsia="en-GB"/>
          </w:rPr>
          <w:t>dy’s response to the virus</w:t>
        </w:r>
      </w:ins>
      <w:r w:rsidRPr="008152E5">
        <w:rPr>
          <w:rFonts w:eastAsia="Times New Roman" w:cstheme="minorHAnsi"/>
          <w:bCs/>
          <w:color w:val="000000" w:themeColor="text1"/>
          <w:sz w:val="36"/>
          <w:szCs w:val="36"/>
          <w:lang w:eastAsia="en-GB"/>
        </w:rPr>
        <w:t xml:space="preserve">. </w:t>
      </w:r>
    </w:p>
    <w:p w14:paraId="508F91A3" w14:textId="77777777" w:rsidR="0077349A"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The doctors and nurses in the hospital will be doing all they can to help you get better. </w:t>
      </w:r>
    </w:p>
    <w:p w14:paraId="0F7738F7" w14:textId="66D33B1C" w:rsidR="00740922" w:rsidRPr="008152E5" w:rsidRDefault="00740922" w:rsidP="00740922">
      <w:pPr>
        <w:spacing w:after="120" w:line="240" w:lineRule="auto"/>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Your parents (or guardians) have agreed for you to take part in a study to find out whether there are extra medicines that can help people get better faster.</w:t>
      </w:r>
    </w:p>
    <w:p w14:paraId="3A883ABA"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719B4435" w14:textId="3371C507" w:rsidR="0077349A"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r w:rsidRPr="008152E5">
        <w:rPr>
          <w:rFonts w:eastAsia="Times New Roman" w:cstheme="minorHAnsi"/>
          <w:b/>
          <w:color w:val="000000" w:themeColor="text1"/>
          <w:sz w:val="36"/>
          <w:szCs w:val="36"/>
          <w:lang w:eastAsia="en-GB"/>
        </w:rPr>
        <w:t>What will happen?</w:t>
      </w:r>
    </w:p>
    <w:p w14:paraId="2EA07BC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
          <w:color w:val="000000" w:themeColor="text1"/>
          <w:sz w:val="36"/>
          <w:szCs w:val="36"/>
          <w:lang w:eastAsia="en-GB"/>
        </w:rPr>
      </w:pPr>
    </w:p>
    <w:p w14:paraId="4D164360" w14:textId="1741BF46"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the nurses and doctors will listen to your chest and check your blood tests to make sure it is safe for you to take part</w:t>
      </w:r>
    </w:p>
    <w:p w14:paraId="5053A1C4"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6A239A01" w14:textId="10D08661" w:rsidR="00740922" w:rsidRPr="008152E5" w:rsidRDefault="00740922"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r w:rsidRPr="008152E5">
        <w:rPr>
          <w:rFonts w:eastAsia="Times New Roman" w:cstheme="minorHAnsi"/>
          <w:bCs/>
          <w:color w:val="000000" w:themeColor="text1"/>
          <w:sz w:val="36"/>
          <w:szCs w:val="36"/>
          <w:lang w:eastAsia="en-GB"/>
        </w:rPr>
        <w:t xml:space="preserve">- you will have the new medicine as one of your treatments in hospital. </w:t>
      </w:r>
      <w:r w:rsidR="0077349A" w:rsidRPr="008152E5">
        <w:rPr>
          <w:rFonts w:cstheme="minorHAnsi"/>
          <w:sz w:val="36"/>
          <w:szCs w:val="36"/>
        </w:rPr>
        <w:t xml:space="preserve">You </w:t>
      </w:r>
      <w:r w:rsidR="005A4421">
        <w:rPr>
          <w:rFonts w:cstheme="minorHAnsi"/>
          <w:sz w:val="36"/>
          <w:szCs w:val="36"/>
        </w:rPr>
        <w:t>won’t</w:t>
      </w:r>
      <w:r w:rsidR="0077349A" w:rsidRPr="008152E5">
        <w:rPr>
          <w:rFonts w:cstheme="minorHAnsi"/>
          <w:sz w:val="36"/>
          <w:szCs w:val="36"/>
        </w:rPr>
        <w:t xml:space="preserve"> have to take the medicine after you go home</w:t>
      </w:r>
      <w:r w:rsidRPr="008152E5">
        <w:rPr>
          <w:rFonts w:eastAsia="Times New Roman" w:cstheme="minorHAnsi"/>
          <w:bCs/>
          <w:color w:val="000000" w:themeColor="text1"/>
          <w:sz w:val="36"/>
          <w:szCs w:val="36"/>
          <w:lang w:eastAsia="en-GB"/>
        </w:rPr>
        <w:t xml:space="preserve">. </w:t>
      </w:r>
    </w:p>
    <w:p w14:paraId="504E0A5E" w14:textId="77777777" w:rsidR="0077349A" w:rsidRPr="008152E5" w:rsidRDefault="0077349A" w:rsidP="00740922">
      <w:pPr>
        <w:tabs>
          <w:tab w:val="left" w:pos="-720"/>
          <w:tab w:val="left" w:pos="558"/>
          <w:tab w:val="left" w:pos="1170"/>
          <w:tab w:val="left" w:pos="1674"/>
          <w:tab w:val="left" w:pos="4798"/>
        </w:tabs>
        <w:spacing w:after="0" w:line="240" w:lineRule="auto"/>
        <w:jc w:val="both"/>
        <w:rPr>
          <w:rFonts w:eastAsia="Times New Roman" w:cstheme="minorHAnsi"/>
          <w:bCs/>
          <w:color w:val="000000" w:themeColor="text1"/>
          <w:sz w:val="36"/>
          <w:szCs w:val="36"/>
          <w:lang w:eastAsia="en-GB"/>
        </w:rPr>
      </w:pPr>
    </w:p>
    <w:p w14:paraId="15AFD67B" w14:textId="222B7F22" w:rsidR="0077349A"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t>- when enough children and grownups have taken part</w:t>
      </w:r>
      <w:r w:rsidR="6C8623E9"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we will work out whether the new medicines work</w:t>
      </w:r>
    </w:p>
    <w:p w14:paraId="79B8EF93" w14:textId="77777777" w:rsidR="0077349A" w:rsidRPr="008152E5" w:rsidRDefault="0077349A"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p>
    <w:p w14:paraId="2F24C53F" w14:textId="64EA5E8E" w:rsidR="00B7765F" w:rsidRPr="008152E5" w:rsidRDefault="00740922" w:rsidP="4A07F44A">
      <w:pPr>
        <w:tabs>
          <w:tab w:val="left" w:pos="-720"/>
          <w:tab w:val="left" w:pos="558"/>
          <w:tab w:val="left" w:pos="1170"/>
          <w:tab w:val="left" w:pos="1674"/>
          <w:tab w:val="left" w:pos="4798"/>
        </w:tabs>
        <w:spacing w:line="240" w:lineRule="auto"/>
        <w:jc w:val="both"/>
        <w:rPr>
          <w:rFonts w:eastAsia="Times New Roman" w:cstheme="minorHAnsi"/>
          <w:color w:val="000000" w:themeColor="text1"/>
          <w:sz w:val="36"/>
          <w:szCs w:val="36"/>
          <w:lang w:eastAsia="en-GB"/>
        </w:rPr>
      </w:pPr>
      <w:r w:rsidRPr="008152E5">
        <w:rPr>
          <w:rFonts w:eastAsia="Times New Roman" w:cstheme="minorHAnsi"/>
          <w:color w:val="000000" w:themeColor="text1"/>
          <w:sz w:val="36"/>
          <w:szCs w:val="36"/>
          <w:lang w:eastAsia="en-GB"/>
        </w:rPr>
        <w:lastRenderedPageBreak/>
        <w:t>If you have any other questions</w:t>
      </w:r>
      <w:r w:rsidR="19C5DFEB"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please ask your parents, your doctors or nurses</w:t>
      </w:r>
      <w:r w:rsidR="0077349A" w:rsidRPr="008152E5">
        <w:rPr>
          <w:rFonts w:eastAsia="Times New Roman" w:cstheme="minorHAnsi"/>
          <w:color w:val="000000" w:themeColor="text1"/>
          <w:sz w:val="36"/>
          <w:szCs w:val="36"/>
          <w:lang w:eastAsia="en-GB"/>
        </w:rPr>
        <w:t>.</w:t>
      </w:r>
      <w:r w:rsidRPr="008152E5">
        <w:rPr>
          <w:rFonts w:eastAsia="Times New Roman" w:cstheme="minorHAnsi"/>
          <w:color w:val="000000" w:themeColor="text1"/>
          <w:sz w:val="36"/>
          <w:szCs w:val="36"/>
          <w:lang w:eastAsia="en-GB"/>
        </w:rPr>
        <w:t xml:space="preserve"> </w:t>
      </w:r>
    </w:p>
    <w:p w14:paraId="76CAC557" w14:textId="117ADC57" w:rsidR="00223D84" w:rsidRPr="0077349A" w:rsidRDefault="00223D84">
      <w:pPr>
        <w:rPr>
          <w:rFonts w:eastAsia="Times New Roman" w:cstheme="minorHAnsi"/>
          <w:color w:val="000000" w:themeColor="text1"/>
          <w:sz w:val="40"/>
          <w:szCs w:val="40"/>
          <w:lang w:eastAsia="en-GB"/>
        </w:rPr>
      </w:pPr>
      <w:r w:rsidRPr="0077349A">
        <w:rPr>
          <w:rFonts w:eastAsia="Times New Roman" w:cstheme="minorHAnsi"/>
          <w:color w:val="000000" w:themeColor="text1"/>
          <w:sz w:val="40"/>
          <w:szCs w:val="40"/>
          <w:lang w:eastAsia="en-GB"/>
        </w:rPr>
        <w:br w:type="page"/>
      </w:r>
    </w:p>
    <w:p w14:paraId="43B1138D" w14:textId="77777777" w:rsidR="00223D84" w:rsidRPr="00B05740" w:rsidRDefault="00223D84" w:rsidP="4A07F44A">
      <w:pPr>
        <w:tabs>
          <w:tab w:val="left" w:pos="-720"/>
          <w:tab w:val="left" w:pos="558"/>
          <w:tab w:val="left" w:pos="1170"/>
          <w:tab w:val="left" w:pos="1674"/>
          <w:tab w:val="left" w:pos="4798"/>
        </w:tabs>
        <w:spacing w:line="240" w:lineRule="auto"/>
        <w:jc w:val="both"/>
        <w:rPr>
          <w:rFonts w:ascii="Bookman Old Style" w:eastAsia="Times New Roman" w:hAnsi="Bookman Old Style"/>
          <w:color w:val="000000" w:themeColor="text1"/>
          <w:lang w:eastAsia="en-GB"/>
        </w:rPr>
      </w:pP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9776"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54656"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E7A11ED" w14:textId="744717F2" w:rsidR="002E0B4E" w:rsidRPr="00402063" w:rsidRDefault="002E0B4E" w:rsidP="007134E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r w:rsidR="000E5F96">
        <w:rPr>
          <w:rFonts w:eastAsia="Times New Roman" w:cstheme="minorHAnsi"/>
          <w:b/>
          <w:bCs/>
          <w:color w:val="000000" w:themeColor="text1"/>
          <w:sz w:val="32"/>
          <w:lang w:eastAsia="en-GB"/>
        </w:rPr>
        <w:t xml:space="preserve"> for parents/guardians of children 15 years and under</w:t>
      </w:r>
    </w:p>
    <w:p w14:paraId="473F508D" w14:textId="0966F1EB" w:rsidR="008B0E65" w:rsidRPr="00402063" w:rsidRDefault="002E0B4E"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w:t>
      </w:r>
      <w:r w:rsidR="00451DE9">
        <w:rPr>
          <w:rFonts w:eastAsia="Times New Roman" w:cstheme="minorHAnsi"/>
          <w:bCs/>
          <w:color w:val="000000" w:themeColor="text1"/>
          <w:lang w:eastAsia="en-GB"/>
        </w:rPr>
        <w:t xml:space="preserve">people of any age </w:t>
      </w:r>
      <w:r w:rsidRPr="00402063">
        <w:rPr>
          <w:rFonts w:eastAsia="Times New Roman" w:cstheme="minorHAnsi"/>
          <w:bCs/>
          <w:color w:val="000000" w:themeColor="text1"/>
          <w:lang w:eastAsia="en-GB"/>
        </w:rPr>
        <w:t>who have been admitted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w:t>
      </w:r>
      <w:r w:rsidR="001003E3">
        <w:rPr>
          <w:rFonts w:eastAsia="Times New Roman" w:cstheme="minorHAnsi"/>
          <w:bCs/>
          <w:color w:val="000000" w:themeColor="text1"/>
          <w:lang w:eastAsia="en-GB"/>
        </w:rPr>
        <w:t xml:space="preserve">(or suspected to have) </w:t>
      </w:r>
      <w:r w:rsidR="00383830" w:rsidRPr="00402063">
        <w:rPr>
          <w:rFonts w:eastAsia="Times New Roman" w:cstheme="minorHAnsi"/>
          <w:bCs/>
          <w:color w:val="000000" w:themeColor="text1"/>
          <w:lang w:eastAsia="en-GB"/>
        </w:rPr>
        <w:t>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3AADA920" w14:textId="77777777" w:rsidR="005C1526"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F93AC1">
      <w:pPr>
        <w:tabs>
          <w:tab w:val="left" w:pos="5816"/>
        </w:tabs>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 Why is this research being done?</w:t>
      </w:r>
    </w:p>
    <w:p w14:paraId="62E64A2F" w14:textId="77777777" w:rsidR="00BA2404" w:rsidRDefault="002E0B4E" w:rsidP="00BA2404">
      <w:pPr>
        <w:pStyle w:val="NoSpacing"/>
        <w:rPr>
          <w:ins w:id="31" w:author="Chrissie Jones" w:date="2020-06-09T12:41:00Z"/>
          <w:rFonts w:eastAsia="Times New Roman" w:cstheme="minorHAnsi"/>
          <w:bCs/>
          <w:color w:val="000000" w:themeColor="text1"/>
          <w:lang w:eastAsia="en-GB"/>
        </w:rPr>
      </w:pPr>
      <w:r w:rsidRPr="00402063">
        <w:rPr>
          <w:rFonts w:eastAsia="Times New Roman" w:cstheme="minorHAnsi"/>
          <w:bCs/>
          <w:color w:val="000000" w:themeColor="text1"/>
          <w:lang w:eastAsia="en-GB"/>
        </w:rPr>
        <w:t>Your doctors have found</w:t>
      </w:r>
      <w:r w:rsidR="001003E3">
        <w:rPr>
          <w:rFonts w:eastAsia="Times New Roman" w:cstheme="minorHAnsi"/>
          <w:bCs/>
          <w:color w:val="000000" w:themeColor="text1"/>
          <w:lang w:eastAsia="en-GB"/>
        </w:rPr>
        <w:t>, or suspect,</w:t>
      </w:r>
      <w:r w:rsidRPr="00402063">
        <w:rPr>
          <w:rFonts w:eastAsia="Times New Roman" w:cstheme="minorHAnsi"/>
          <w:bCs/>
          <w:color w:val="000000" w:themeColor="text1"/>
          <w:lang w:eastAsia="en-GB"/>
        </w:rPr>
        <w:t xml:space="preserve"> that </w:t>
      </w:r>
      <w:r w:rsidR="00451DE9">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w:t>
      </w:r>
      <w:r w:rsidR="00855775">
        <w:rPr>
          <w:rFonts w:eastAsia="Times New Roman" w:cstheme="minorHAnsi"/>
          <w:bCs/>
          <w:color w:val="000000" w:themeColor="text1"/>
          <w:lang w:eastAsia="en-GB"/>
        </w:rPr>
        <w:t>has</w:t>
      </w:r>
      <w:r w:rsidR="0085577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a disease called COVID-19</w:t>
      </w:r>
      <w:ins w:id="32" w:author="Chrissie Jones" w:date="2020-06-09T12:28:00Z">
        <w:r w:rsidR="00DD767A">
          <w:rPr>
            <w:rFonts w:eastAsia="Times New Roman" w:cstheme="minorHAnsi"/>
            <w:bCs/>
            <w:color w:val="000000" w:themeColor="text1"/>
            <w:lang w:eastAsia="en-GB"/>
          </w:rPr>
          <w:t>, has had this infection i</w:t>
        </w:r>
      </w:ins>
      <w:ins w:id="33" w:author="Chrissie Jones" w:date="2020-06-09T12:29:00Z">
        <w:r w:rsidR="00DD767A">
          <w:rPr>
            <w:rFonts w:eastAsia="Times New Roman" w:cstheme="minorHAnsi"/>
            <w:bCs/>
            <w:color w:val="000000" w:themeColor="text1"/>
            <w:lang w:eastAsia="en-GB"/>
          </w:rPr>
          <w:t xml:space="preserve">n the past few weeks and is now producing an exaggerated response to this infection. </w:t>
        </w:r>
      </w:ins>
      <w:del w:id="34" w:author="Chrissie Jones" w:date="2020-06-09T12:29:00Z">
        <w:r w:rsidRPr="00402063" w:rsidDel="00DD767A">
          <w:rPr>
            <w:rFonts w:eastAsia="Times New Roman" w:cstheme="minorHAnsi"/>
            <w:bCs/>
            <w:color w:val="000000" w:themeColor="text1"/>
            <w:lang w:eastAsia="en-GB"/>
          </w:rPr>
          <w:delText xml:space="preserve">. </w:delText>
        </w:r>
      </w:del>
      <w:r w:rsidRPr="00402063">
        <w:rPr>
          <w:rFonts w:eastAsia="Times New Roman" w:cstheme="minorHAnsi"/>
          <w:bCs/>
          <w:color w:val="000000" w:themeColor="text1"/>
          <w:lang w:eastAsia="en-GB"/>
        </w:rPr>
        <w:t xml:space="preserve">This condition is caused by a type of virus called SARS-CoV-2, or coronavirus for short. About </w:t>
      </w:r>
      <w:r w:rsidR="003F41C1">
        <w:rPr>
          <w:rFonts w:eastAsia="Times New Roman" w:cstheme="minorHAnsi"/>
          <w:bCs/>
          <w:color w:val="000000" w:themeColor="text1"/>
          <w:lang w:eastAsia="en-GB"/>
        </w:rPr>
        <w:t>19</w:t>
      </w:r>
      <w:r w:rsidRPr="00402063">
        <w:rPr>
          <w:rFonts w:eastAsia="Times New Roman" w:cstheme="minorHAnsi"/>
          <w:bCs/>
          <w:color w:val="000000" w:themeColor="text1"/>
          <w:lang w:eastAsia="en-GB"/>
        </w:rPr>
        <w:t xml:space="preserve"> out of </w:t>
      </w:r>
      <w:r w:rsidR="003F41C1">
        <w:rPr>
          <w:rFonts w:eastAsia="Times New Roman" w:cstheme="minorHAnsi"/>
          <w:bCs/>
          <w:color w:val="000000" w:themeColor="text1"/>
          <w:lang w:eastAsia="en-GB"/>
        </w:rPr>
        <w:t>2</w:t>
      </w:r>
      <w:r w:rsidRPr="00402063">
        <w:rPr>
          <w:rFonts w:eastAsia="Times New Roman" w:cstheme="minorHAnsi"/>
          <w:bCs/>
          <w:color w:val="000000" w:themeColor="text1"/>
          <w:lang w:eastAsia="en-GB"/>
        </w:rPr>
        <w:t>0 patients who get coronavirus get better without coming to hospital. Of those who are admitted to hospital, most also get better, but some may need oxygen or mechanical ventilation before they do so. However, a few percent do not get better.</w:t>
      </w:r>
      <w:ins w:id="35" w:author="Chrissie Jones" w:date="2020-06-09T12:30:00Z">
        <w:r w:rsidR="00DD767A">
          <w:rPr>
            <w:rFonts w:eastAsia="Times New Roman" w:cstheme="minorHAnsi"/>
            <w:bCs/>
            <w:color w:val="000000" w:themeColor="text1"/>
            <w:lang w:eastAsia="en-GB"/>
          </w:rPr>
          <w:t xml:space="preserve"> </w:t>
        </w:r>
      </w:ins>
    </w:p>
    <w:p w14:paraId="47718825" w14:textId="77777777" w:rsidR="00BA2404" w:rsidRDefault="00BA2404" w:rsidP="00BA2404">
      <w:pPr>
        <w:pStyle w:val="NoSpacing"/>
        <w:rPr>
          <w:ins w:id="36" w:author="Chrissie Jones" w:date="2020-06-09T12:41:00Z"/>
          <w:rFonts w:eastAsia="Times New Roman" w:cstheme="minorHAnsi"/>
          <w:bCs/>
          <w:color w:val="000000" w:themeColor="text1"/>
          <w:lang w:eastAsia="en-GB"/>
        </w:rPr>
      </w:pPr>
    </w:p>
    <w:p w14:paraId="5CED2094" w14:textId="5547EB01" w:rsidR="00650F2B" w:rsidRPr="00BA2404" w:rsidRDefault="00DD767A" w:rsidP="00AE289A">
      <w:pPr>
        <w:pStyle w:val="NoSpacing"/>
        <w:rPr>
          <w:ins w:id="37" w:author="Chrissie Jones" w:date="2020-06-09T12:37:00Z"/>
          <w:rFonts w:eastAsia="Times New Roman" w:cstheme="minorHAnsi"/>
          <w:color w:val="000000" w:themeColor="text1"/>
          <w:lang w:eastAsia="en-GB"/>
        </w:rPr>
      </w:pPr>
      <w:ins w:id="38" w:author="Chrissie Jones" w:date="2020-06-09T12:30:00Z">
        <w:r>
          <w:rPr>
            <w:rFonts w:eastAsia="Times New Roman" w:cstheme="minorHAnsi"/>
            <w:bCs/>
            <w:color w:val="000000" w:themeColor="text1"/>
            <w:lang w:eastAsia="en-GB"/>
          </w:rPr>
          <w:t xml:space="preserve">Children may also become unwell several weeks after COVID-19, even if they had no symptoms at the time of the initial infection. </w:t>
        </w:r>
      </w:ins>
      <w:ins w:id="39" w:author="Chrissie Jones" w:date="2020-06-09T12:37:00Z">
        <w:r w:rsidR="00BA2404">
          <w:rPr>
            <w:rFonts w:eastAsia="Times New Roman" w:cstheme="minorHAnsi"/>
            <w:bCs/>
            <w:color w:val="000000" w:themeColor="text1"/>
            <w:lang w:eastAsia="en-GB"/>
          </w:rPr>
          <w:t xml:space="preserve"> The condition is called </w:t>
        </w:r>
        <w:r w:rsidR="00BA2404" w:rsidRPr="00AE289A">
          <w:t>Paediatric Multisystem Inflammatory Syndrome temporally associated with COVID-19</w:t>
        </w:r>
      </w:ins>
      <w:ins w:id="40" w:author="Chrissie Jones" w:date="2020-06-09T12:41:00Z">
        <w:r w:rsidR="00BA2404">
          <w:t xml:space="preserve"> </w:t>
        </w:r>
      </w:ins>
      <w:ins w:id="41" w:author="Chrissie Jones" w:date="2020-06-09T12:37:00Z">
        <w:r w:rsidR="00BA2404" w:rsidRPr="00BA2404">
          <w:t xml:space="preserve">(or </w:t>
        </w:r>
        <w:r w:rsidR="00BA2404" w:rsidRPr="00AE289A">
          <w:t>PIMS</w:t>
        </w:r>
      </w:ins>
      <w:ins w:id="42" w:author="Chrissie Jones" w:date="2020-06-09T12:38:00Z">
        <w:r w:rsidR="00BA2404">
          <w:t>-TS</w:t>
        </w:r>
      </w:ins>
      <w:ins w:id="43" w:author="Chrissie Jones" w:date="2020-06-09T12:37:00Z">
        <w:r w:rsidR="00BA2404" w:rsidRPr="00BA2404">
          <w:t xml:space="preserve"> for short)</w:t>
        </w:r>
      </w:ins>
      <w:ins w:id="44" w:author="Chrissie Jones" w:date="2020-06-09T12:38:00Z">
        <w:r w:rsidR="00BA2404">
          <w:t xml:space="preserve">. This is a rare condition and most children with the condition will not be seriously unwell, however some children </w:t>
        </w:r>
      </w:ins>
      <w:ins w:id="45" w:author="Chrissie Jones" w:date="2020-06-09T12:39:00Z">
        <w:r w:rsidR="00BA2404">
          <w:t xml:space="preserve">need treatment in intensive care to support their breathing and circulation. All children with the condition have </w:t>
        </w:r>
      </w:ins>
      <w:ins w:id="46" w:author="Chrissie Jones" w:date="2020-06-09T12:40:00Z">
        <w:r w:rsidR="00BA2404">
          <w:t xml:space="preserve">high levels of inflammation. In a small number of cases, the blood vessels around the heart can become inflamed and larger than normal. </w:t>
        </w:r>
      </w:ins>
    </w:p>
    <w:p w14:paraId="03BC8E07" w14:textId="73A15245" w:rsidR="00BA2404" w:rsidRDefault="00BA2404" w:rsidP="00F93AC1">
      <w:pPr>
        <w:spacing w:after="20" w:line="240" w:lineRule="auto"/>
        <w:rPr>
          <w:ins w:id="47" w:author="Chrissie Jones" w:date="2020-06-09T12:37:00Z"/>
          <w:rFonts w:eastAsia="Times New Roman" w:cstheme="minorHAnsi"/>
          <w:bCs/>
          <w:color w:val="000000" w:themeColor="text1"/>
          <w:lang w:eastAsia="en-GB"/>
        </w:rPr>
      </w:pPr>
    </w:p>
    <w:p w14:paraId="405675DF" w14:textId="56687901" w:rsidR="00650F2B" w:rsidRPr="00402063" w:rsidDel="00650F2B" w:rsidRDefault="00650F2B" w:rsidP="00F93AC1">
      <w:pPr>
        <w:spacing w:after="20" w:line="240" w:lineRule="auto"/>
        <w:rPr>
          <w:del w:id="48" w:author="Chrissie Jones" w:date="2020-06-09T12:36:00Z"/>
          <w:rFonts w:eastAsia="Times New Roman" w:cstheme="minorHAnsi"/>
          <w:bCs/>
          <w:color w:val="000000" w:themeColor="text1"/>
          <w:lang w:eastAsia="en-GB"/>
        </w:rPr>
      </w:pPr>
    </w:p>
    <w:p w14:paraId="15C0FC1A" w14:textId="1959D4DD" w:rsidR="002E0B4E" w:rsidRDefault="002E0B4E" w:rsidP="00F93AC1">
      <w:pPr>
        <w:spacing w:after="20" w:line="240" w:lineRule="auto"/>
        <w:rPr>
          <w:ins w:id="49" w:author="Chrissie Jones" w:date="2020-06-09T12:46:00Z"/>
          <w:rFonts w:eastAsia="Times New Roman" w:cstheme="minorHAnsi"/>
          <w:bCs/>
          <w:color w:val="000000" w:themeColor="text1"/>
          <w:lang w:eastAsia="en-GB"/>
        </w:rPr>
      </w:pPr>
      <w:del w:id="50" w:author="Faust S.N." w:date="2020-06-18T00:05:00Z">
        <w:r w:rsidRPr="00402063" w:rsidDel="00744099">
          <w:rPr>
            <w:rFonts w:eastAsia="Times New Roman" w:cstheme="minorHAnsi"/>
            <w:bCs/>
            <w:color w:val="000000" w:themeColor="text1"/>
            <w:lang w:eastAsia="en-GB"/>
          </w:rPr>
          <w:delText>There are no drugs of proven value against</w:delText>
        </w:r>
      </w:del>
      <w:ins w:id="51" w:author="Faust S.N." w:date="2020-06-18T00:05:00Z">
        <w:r w:rsidR="00744099">
          <w:rPr>
            <w:rFonts w:eastAsia="Times New Roman" w:cstheme="minorHAnsi"/>
            <w:bCs/>
            <w:color w:val="000000" w:themeColor="text1"/>
            <w:lang w:eastAsia="en-GB"/>
          </w:rPr>
          <w:t xml:space="preserve">The RECOVERY trial has recently shown that dexamethasone, a steroid medicine, can </w:t>
        </w:r>
        <w:r w:rsidR="002764BE">
          <w:rPr>
            <w:rFonts w:eastAsia="Times New Roman" w:cstheme="minorHAnsi"/>
            <w:bCs/>
            <w:color w:val="000000" w:themeColor="text1"/>
            <w:lang w:eastAsia="en-GB"/>
          </w:rPr>
          <w:t>be used to treat people with</w:t>
        </w:r>
      </w:ins>
      <w:r w:rsidRPr="00402063">
        <w:rPr>
          <w:rFonts w:eastAsia="Times New Roman" w:cstheme="minorHAnsi"/>
          <w:bCs/>
          <w:color w:val="000000" w:themeColor="text1"/>
          <w:lang w:eastAsia="en-GB"/>
        </w:rPr>
        <w:t xml:space="preserve"> COVID-19</w:t>
      </w:r>
      <w:ins w:id="52" w:author="Faust S.N." w:date="2020-06-18T00:05:00Z">
        <w:r w:rsidR="002764BE">
          <w:rPr>
            <w:rFonts w:eastAsia="Times New Roman" w:cstheme="minorHAnsi"/>
            <w:bCs/>
            <w:color w:val="000000" w:themeColor="text1"/>
            <w:lang w:eastAsia="en-GB"/>
          </w:rPr>
          <w:t xml:space="preserve"> who need oxygen. </w:t>
        </w:r>
      </w:ins>
      <w:r w:rsidRPr="00402063">
        <w:rPr>
          <w:rFonts w:eastAsia="Times New Roman" w:cstheme="minorHAnsi"/>
          <w:bCs/>
          <w:color w:val="000000" w:themeColor="text1"/>
          <w:lang w:eastAsia="en-GB"/>
        </w:rPr>
        <w:t xml:space="preserve"> </w:t>
      </w:r>
      <w:del w:id="53" w:author="Faust S.N." w:date="2020-06-18T00:05:00Z">
        <w:r w:rsidRPr="00402063" w:rsidDel="002764BE">
          <w:rPr>
            <w:rFonts w:eastAsia="Times New Roman" w:cstheme="minorHAnsi"/>
            <w:bCs/>
            <w:color w:val="000000" w:themeColor="text1"/>
            <w:lang w:eastAsia="en-GB"/>
          </w:rPr>
          <w:delText>although there</w:delText>
        </w:r>
      </w:del>
      <w:ins w:id="54" w:author="Faust S.N." w:date="2020-06-18T00:05:00Z">
        <w:r w:rsidR="002764BE">
          <w:rPr>
            <w:rFonts w:eastAsia="Times New Roman" w:cstheme="minorHAnsi"/>
            <w:bCs/>
            <w:color w:val="000000" w:themeColor="text1"/>
            <w:lang w:eastAsia="en-GB"/>
          </w:rPr>
          <w:t>There</w:t>
        </w:r>
      </w:ins>
      <w:r w:rsidRPr="00402063">
        <w:rPr>
          <w:rFonts w:eastAsia="Times New Roman" w:cstheme="minorHAnsi"/>
          <w:bCs/>
          <w:color w:val="000000" w:themeColor="text1"/>
          <w:lang w:eastAsia="en-GB"/>
        </w:rPr>
        <w:t xml:space="preserve"> are several </w:t>
      </w:r>
      <w:ins w:id="55" w:author="Faust S.N." w:date="2020-06-18T00:05:00Z">
        <w:r w:rsidR="002764BE">
          <w:rPr>
            <w:rFonts w:eastAsia="Times New Roman" w:cstheme="minorHAnsi"/>
            <w:bCs/>
            <w:color w:val="000000" w:themeColor="text1"/>
            <w:lang w:eastAsia="en-GB"/>
          </w:rPr>
          <w:t xml:space="preserve">other medicines </w:t>
        </w:r>
      </w:ins>
      <w:r w:rsidRPr="00402063">
        <w:rPr>
          <w:rFonts w:eastAsia="Times New Roman" w:cstheme="minorHAnsi"/>
          <w:bCs/>
          <w:color w:val="000000" w:themeColor="text1"/>
          <w:lang w:eastAsia="en-GB"/>
        </w:rPr>
        <w:t xml:space="preserve">which may turn out to be helpful </w:t>
      </w:r>
      <w:r w:rsidR="008D739D" w:rsidRPr="00402063">
        <w:rPr>
          <w:rFonts w:eastAsia="Times New Roman" w:cstheme="minorHAnsi"/>
          <w:bCs/>
          <w:color w:val="000000" w:themeColor="text1"/>
          <w:lang w:eastAsia="en-GB"/>
        </w:rPr>
        <w:t xml:space="preserve">(or possibly harmful) </w:t>
      </w:r>
      <w:r w:rsidRPr="00402063">
        <w:rPr>
          <w:rFonts w:eastAsia="Times New Roman" w:cstheme="minorHAnsi"/>
          <w:bCs/>
          <w:color w:val="000000" w:themeColor="text1"/>
          <w:lang w:eastAsia="en-GB"/>
        </w:rPr>
        <w:t xml:space="preserve">when added to the usual standard of care. </w:t>
      </w:r>
      <w:ins w:id="56" w:author="Chrissie Jones" w:date="2020-06-09T12:43:00Z">
        <w:r w:rsidR="00867EF4">
          <w:rPr>
            <w:rFonts w:eastAsia="Times New Roman" w:cstheme="minorHAnsi"/>
            <w:bCs/>
            <w:color w:val="000000" w:themeColor="text1"/>
            <w:lang w:eastAsia="en-GB"/>
          </w:rPr>
          <w:t>We are learning more about the condition called PIMS-TS all the time</w:t>
        </w:r>
      </w:ins>
      <w:ins w:id="57" w:author="Chrissie Jones" w:date="2020-06-09T12:44:00Z">
        <w:r w:rsidR="00867EF4">
          <w:rPr>
            <w:rFonts w:eastAsia="Times New Roman" w:cstheme="minorHAnsi"/>
            <w:bCs/>
            <w:color w:val="000000" w:themeColor="text1"/>
            <w:lang w:eastAsia="en-GB"/>
          </w:rPr>
          <w:t xml:space="preserve">, as this condition has only been recently identified. </w:t>
        </w:r>
        <w:del w:id="58" w:author="Faust S.N." w:date="2020-06-18T00:06:00Z">
          <w:r w:rsidR="00867EF4" w:rsidDel="00753D0E">
            <w:rPr>
              <w:rFonts w:eastAsia="Times New Roman" w:cstheme="minorHAnsi"/>
              <w:bCs/>
              <w:color w:val="000000" w:themeColor="text1"/>
              <w:lang w:eastAsia="en-GB"/>
            </w:rPr>
            <w:delText>We know how to treat the symptoms associat</w:delText>
          </w:r>
        </w:del>
      </w:ins>
      <w:ins w:id="59" w:author="Chrissie Jones" w:date="2020-06-09T12:45:00Z">
        <w:del w:id="60" w:author="Faust S.N." w:date="2020-06-18T00:06:00Z">
          <w:r w:rsidR="00867EF4" w:rsidDel="00753D0E">
            <w:rPr>
              <w:rFonts w:eastAsia="Times New Roman" w:cstheme="minorHAnsi"/>
              <w:bCs/>
              <w:color w:val="000000" w:themeColor="text1"/>
              <w:lang w:eastAsia="en-GB"/>
            </w:rPr>
            <w:delText>ed with the condition</w:delText>
          </w:r>
          <w:r w:rsidR="00867EF4" w:rsidDel="002764BE">
            <w:rPr>
              <w:rFonts w:eastAsia="Times New Roman" w:cstheme="minorHAnsi"/>
              <w:bCs/>
              <w:color w:val="000000" w:themeColor="text1"/>
              <w:lang w:eastAsia="en-GB"/>
            </w:rPr>
            <w:delText>,</w:delText>
          </w:r>
          <w:r w:rsidR="00867EF4" w:rsidDel="00753D0E">
            <w:rPr>
              <w:rFonts w:eastAsia="Times New Roman" w:cstheme="minorHAnsi"/>
              <w:bCs/>
              <w:color w:val="000000" w:themeColor="text1"/>
              <w:lang w:eastAsia="en-GB"/>
            </w:rPr>
            <w:delText xml:space="preserve"> however we </w:delText>
          </w:r>
        </w:del>
        <w:r w:rsidR="00867EF4">
          <w:rPr>
            <w:rFonts w:eastAsia="Times New Roman" w:cstheme="minorHAnsi"/>
            <w:bCs/>
            <w:color w:val="000000" w:themeColor="text1"/>
            <w:lang w:eastAsia="en-GB"/>
          </w:rPr>
          <w:t xml:space="preserve">don’t know </w:t>
        </w:r>
      </w:ins>
      <w:ins w:id="61" w:author="Faust S.N." w:date="2020-06-18T00:06:00Z">
        <w:r w:rsidR="00753D0E">
          <w:rPr>
            <w:rFonts w:eastAsia="Times New Roman" w:cstheme="minorHAnsi"/>
            <w:bCs/>
            <w:color w:val="000000" w:themeColor="text1"/>
            <w:lang w:eastAsia="en-GB"/>
          </w:rPr>
          <w:t xml:space="preserve">yet </w:t>
        </w:r>
      </w:ins>
      <w:ins w:id="62" w:author="Chrissie Jones" w:date="2020-06-09T12:45:00Z">
        <w:r w:rsidR="00867EF4">
          <w:rPr>
            <w:rFonts w:eastAsia="Times New Roman" w:cstheme="minorHAnsi"/>
            <w:bCs/>
            <w:color w:val="000000" w:themeColor="text1"/>
            <w:lang w:eastAsia="en-GB"/>
          </w:rPr>
          <w:t xml:space="preserve">if specific treatments that might be useful in active COVID-19 infection might also be helpful in children with PIMS-TS. </w:t>
        </w:r>
      </w:ins>
      <w:ins w:id="63" w:author="Chrissie Jones" w:date="2020-06-09T12:46:00Z">
        <w:r w:rsidR="00867EF4">
          <w:rPr>
            <w:rFonts w:eastAsia="Times New Roman" w:cstheme="minorHAnsi"/>
            <w:bCs/>
            <w:color w:val="000000" w:themeColor="text1"/>
            <w:lang w:eastAsia="en-GB"/>
          </w:rPr>
          <w:t xml:space="preserve">This </w:t>
        </w:r>
      </w:ins>
      <w:del w:id="64" w:author="Chrissie Jones" w:date="2020-06-09T12:46:00Z">
        <w:r w:rsidRPr="00402063" w:rsidDel="00867EF4">
          <w:rPr>
            <w:rFonts w:eastAsia="Times New Roman" w:cstheme="minorHAnsi"/>
            <w:bCs/>
            <w:color w:val="000000" w:themeColor="text1"/>
            <w:lang w:eastAsia="en-GB"/>
          </w:rPr>
          <w:delText xml:space="preserve">This </w:delText>
        </w:r>
      </w:del>
      <w:r w:rsidRPr="00402063">
        <w:rPr>
          <w:rFonts w:eastAsia="Times New Roman" w:cstheme="minorHAnsi"/>
          <w:bCs/>
          <w:color w:val="000000" w:themeColor="text1"/>
          <w:lang w:eastAsia="en-GB"/>
        </w:rPr>
        <w:t>study aims to find out whether any of these additional treatments are of any help</w:t>
      </w:r>
      <w:ins w:id="65" w:author="Chrissie Jones" w:date="2020-06-09T12:36:00Z">
        <w:r w:rsidR="00650F2B">
          <w:rPr>
            <w:rFonts w:eastAsia="Times New Roman" w:cstheme="minorHAnsi"/>
            <w:bCs/>
            <w:color w:val="000000" w:themeColor="text1"/>
            <w:lang w:eastAsia="en-GB"/>
          </w:rPr>
          <w:t xml:space="preserve"> for COVID-19 in children or the illness linked to previous COVID-19</w:t>
        </w:r>
      </w:ins>
      <w:ins w:id="66" w:author="Chrissie Jones" w:date="2020-06-09T12:37:00Z">
        <w:r w:rsidR="00650F2B">
          <w:rPr>
            <w:rFonts w:eastAsia="Times New Roman" w:cstheme="minorHAnsi"/>
            <w:bCs/>
            <w:color w:val="000000" w:themeColor="text1"/>
            <w:lang w:eastAsia="en-GB"/>
          </w:rPr>
          <w:t>.</w:t>
        </w:r>
      </w:ins>
      <w:del w:id="67" w:author="Chrissie Jones" w:date="2020-06-09T12:36:00Z">
        <w:r w:rsidRPr="00402063" w:rsidDel="00650F2B">
          <w:rPr>
            <w:rFonts w:eastAsia="Times New Roman" w:cstheme="minorHAnsi"/>
            <w:bCs/>
            <w:color w:val="000000" w:themeColor="text1"/>
            <w:lang w:eastAsia="en-GB"/>
          </w:rPr>
          <w:delText>.</w:delText>
        </w:r>
      </w:del>
    </w:p>
    <w:p w14:paraId="46FDC9E2" w14:textId="77777777" w:rsidR="00867EF4" w:rsidRPr="00402063" w:rsidRDefault="00867EF4" w:rsidP="00F93AC1">
      <w:pPr>
        <w:spacing w:after="20" w:line="240" w:lineRule="auto"/>
        <w:rPr>
          <w:rFonts w:eastAsia="Times New Roman" w:cstheme="minorHAnsi"/>
          <w:bCs/>
          <w:color w:val="000000" w:themeColor="text1"/>
          <w:lang w:eastAsia="en-GB"/>
        </w:rPr>
      </w:pPr>
    </w:p>
    <w:p w14:paraId="27942FB6"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55B9B421" w:rsidR="008B0E65" w:rsidRPr="00402063" w:rsidRDefault="002E0B4E"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 xml:space="preserve">This study aims to compare several different treatments </w:t>
      </w:r>
      <w:r w:rsidR="00383830" w:rsidRPr="4A07F44A">
        <w:rPr>
          <w:rFonts w:eastAsia="Times New Roman"/>
          <w:color w:val="000000" w:themeColor="text1"/>
          <w:lang w:eastAsia="en-GB"/>
        </w:rPr>
        <w:t xml:space="preserve">that </w:t>
      </w:r>
      <w:r w:rsidRPr="4A07F44A">
        <w:rPr>
          <w:rFonts w:eastAsia="Times New Roman"/>
          <w:color w:val="000000" w:themeColor="text1"/>
          <w:lang w:eastAsia="en-GB"/>
        </w:rPr>
        <w:t>may be useful for patients with COVID-19</w:t>
      </w:r>
      <w:ins w:id="68" w:author="Chrissie Jones" w:date="2020-06-09T12:46:00Z">
        <w:r w:rsidR="00867EF4">
          <w:rPr>
            <w:rFonts w:eastAsia="Times New Roman"/>
            <w:color w:val="000000" w:themeColor="text1"/>
            <w:lang w:eastAsia="en-GB"/>
          </w:rPr>
          <w:t>, or PIMS-TS which is linked to COVID-19</w:t>
        </w:r>
      </w:ins>
      <w:r w:rsidR="001575C0" w:rsidRPr="4A07F44A">
        <w:rPr>
          <w:rFonts w:eastAsia="Times New Roman"/>
          <w:color w:val="000000" w:themeColor="text1"/>
          <w:lang w:eastAsia="en-GB"/>
        </w:rPr>
        <w:t>. T</w:t>
      </w:r>
      <w:r w:rsidR="00383830" w:rsidRPr="4A07F44A">
        <w:rPr>
          <w:rFonts w:eastAsia="Times New Roman"/>
          <w:color w:val="000000" w:themeColor="text1"/>
          <w:lang w:eastAsia="en-GB"/>
        </w:rPr>
        <w:t xml:space="preserve">hese treatments have been recommended </w:t>
      </w:r>
      <w:r w:rsidR="003F41C1" w:rsidRPr="4A07F44A">
        <w:rPr>
          <w:rFonts w:eastAsia="Times New Roman"/>
          <w:color w:val="000000" w:themeColor="text1"/>
          <w:lang w:eastAsia="en-GB"/>
        </w:rPr>
        <w:t xml:space="preserve">for testing </w:t>
      </w:r>
      <w:r w:rsidR="00383830" w:rsidRPr="4A07F44A">
        <w:rPr>
          <w:rFonts w:eastAsia="Times New Roman"/>
          <w:color w:val="000000" w:themeColor="text1"/>
          <w:lang w:eastAsia="en-GB"/>
        </w:rPr>
        <w:t xml:space="preserve">by the </w:t>
      </w:r>
      <w:r w:rsidR="001575C0" w:rsidRPr="4A07F44A">
        <w:rPr>
          <w:rFonts w:eastAsia="Times New Roman"/>
          <w:color w:val="000000" w:themeColor="text1"/>
          <w:lang w:eastAsia="en-GB"/>
        </w:rPr>
        <w:t xml:space="preserve">expert </w:t>
      </w:r>
      <w:r w:rsidR="00383830" w:rsidRPr="4A07F44A">
        <w:rPr>
          <w:rFonts w:eastAsia="Times New Roman"/>
          <w:color w:val="000000" w:themeColor="text1"/>
          <w:lang w:eastAsia="en-GB"/>
        </w:rPr>
        <w:t>panel</w:t>
      </w:r>
      <w:r w:rsidR="001575C0" w:rsidRPr="4A07F44A">
        <w:rPr>
          <w:rFonts w:eastAsia="Times New Roman"/>
          <w:color w:val="000000" w:themeColor="text1"/>
          <w:lang w:eastAsia="en-GB"/>
        </w:rPr>
        <w:t xml:space="preserve"> that advises the Chief Medical Officer in England</w:t>
      </w:r>
      <w:r w:rsidRPr="4A07F44A">
        <w:rPr>
          <w:rFonts w:eastAsia="Times New Roman"/>
          <w:color w:val="000000" w:themeColor="text1"/>
          <w:lang w:eastAsia="en-GB"/>
        </w:rPr>
        <w:t xml:space="preserve">. Some are </w:t>
      </w:r>
      <w:r w:rsidR="0077349A">
        <w:rPr>
          <w:rFonts w:eastAsia="Times New Roman"/>
          <w:color w:val="000000" w:themeColor="text1"/>
          <w:lang w:eastAsia="en-GB"/>
        </w:rPr>
        <w:t>taken by mouth and some are given into the veins via a cannula</w:t>
      </w:r>
      <w:r w:rsidRPr="4A07F44A">
        <w:rPr>
          <w:rFonts w:eastAsia="Times New Roman"/>
          <w:color w:val="000000" w:themeColor="text1"/>
          <w:lang w:eastAsia="en-GB"/>
        </w:rPr>
        <w:t xml:space="preserve">. Although these treatments show promise, </w:t>
      </w:r>
      <w:r w:rsidR="008B0E65" w:rsidRPr="4A07F44A">
        <w:rPr>
          <w:rFonts w:eastAsia="Times New Roman"/>
          <w:color w:val="000000" w:themeColor="text1"/>
          <w:lang w:eastAsia="en-GB"/>
        </w:rPr>
        <w:t xml:space="preserve">nobody knows </w:t>
      </w:r>
      <w:r w:rsidRPr="4A07F44A">
        <w:rPr>
          <w:rFonts w:eastAsia="Times New Roman"/>
          <w:color w:val="000000" w:themeColor="text1"/>
          <w:lang w:eastAsia="en-GB"/>
        </w:rPr>
        <w:t>if any of them will turn out to be more effective in helping patients recover than the usual standard of care at your hospital (which all patients will receive)</w:t>
      </w:r>
      <w:r w:rsidR="008B0E65" w:rsidRPr="4A07F44A">
        <w:rPr>
          <w:rFonts w:eastAsia="Times New Roman"/>
          <w:color w:val="000000" w:themeColor="text1"/>
          <w:lang w:eastAsia="en-GB"/>
        </w:rPr>
        <w:t>.</w:t>
      </w:r>
    </w:p>
    <w:p w14:paraId="5613D522" w14:textId="1FAD1FF7" w:rsidR="00383830" w:rsidRDefault="00383830" w:rsidP="00F93AC1">
      <w:pPr>
        <w:spacing w:after="20" w:line="240" w:lineRule="auto"/>
        <w:rPr>
          <w:ins w:id="69" w:author="Chrissie Jones" w:date="2020-06-09T12:50:00Z"/>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 treatments, </w:t>
      </w:r>
      <w:r w:rsidR="00EA49B3">
        <w:rPr>
          <w:rFonts w:eastAsia="Times New Roman" w:cstheme="minorHAnsi"/>
          <w:bCs/>
          <w:color w:val="000000" w:themeColor="text1"/>
          <w:lang w:eastAsia="en-GB"/>
        </w:rPr>
        <w:t xml:space="preserve">which may be </w:t>
      </w:r>
      <w:r w:rsidRPr="00402063">
        <w:rPr>
          <w:rFonts w:eastAsia="Times New Roman" w:cstheme="minorHAnsi"/>
          <w:bCs/>
          <w:color w:val="000000" w:themeColor="text1"/>
          <w:lang w:eastAsia="en-GB"/>
        </w:rPr>
        <w:t xml:space="preserve">given </w:t>
      </w:r>
      <w:ins w:id="70" w:author="Faust S.N." w:date="2020-06-18T00:08:00Z">
        <w:r w:rsidR="007A6496">
          <w:rPr>
            <w:rFonts w:eastAsia="Times New Roman" w:cstheme="minorHAnsi"/>
            <w:bCs/>
            <w:color w:val="000000" w:themeColor="text1"/>
            <w:lang w:eastAsia="en-GB"/>
          </w:rPr>
          <w:t xml:space="preserve">to children and young people </w:t>
        </w:r>
      </w:ins>
      <w:r w:rsidRPr="00402063">
        <w:rPr>
          <w:rFonts w:eastAsia="Times New Roman" w:cstheme="minorHAnsi"/>
          <w:bCs/>
          <w:color w:val="000000" w:themeColor="text1"/>
          <w:lang w:eastAsia="en-GB"/>
        </w:rPr>
        <w:t>in addition to the usual care at your hospital, are: Lopinavir-Ritonavir</w:t>
      </w:r>
      <w:r w:rsidR="00D0644F" w:rsidRPr="00402063">
        <w:rPr>
          <w:rFonts w:eastAsia="Times New Roman" w:cstheme="minorHAnsi"/>
          <w:bCs/>
          <w:color w:val="000000" w:themeColor="text1"/>
          <w:lang w:eastAsia="en-GB"/>
        </w:rPr>
        <w:t xml:space="preserve"> (commonly used to treat </w:t>
      </w:r>
      <w:r w:rsidR="00D217F2" w:rsidRPr="00402063">
        <w:rPr>
          <w:rFonts w:eastAsia="Times New Roman" w:cstheme="minorHAnsi"/>
          <w:bCs/>
          <w:color w:val="000000" w:themeColor="text1"/>
          <w:lang w:eastAsia="en-GB"/>
        </w:rPr>
        <w:t>HIV</w:t>
      </w:r>
      <w:r w:rsidR="00D0644F" w:rsidRPr="00402063">
        <w:rPr>
          <w:rFonts w:eastAsia="Times New Roman" w:cstheme="minorHAnsi"/>
          <w:bCs/>
          <w:color w:val="000000" w:themeColor="text1"/>
          <w:lang w:eastAsia="en-GB"/>
        </w:rPr>
        <w:t>)</w:t>
      </w:r>
      <w:r w:rsidRPr="00402063">
        <w:rPr>
          <w:rFonts w:eastAsia="Times New Roman" w:cstheme="minorHAnsi"/>
          <w:bCs/>
          <w:color w:val="000000" w:themeColor="text1"/>
          <w:lang w:eastAsia="en-GB"/>
        </w:rPr>
        <w:t>;</w:t>
      </w:r>
      <w:r w:rsidR="00715B16">
        <w:rPr>
          <w:rFonts w:eastAsia="Times New Roman" w:cstheme="minorHAnsi"/>
          <w:bCs/>
          <w:color w:val="000000" w:themeColor="text1"/>
          <w:lang w:eastAsia="en-GB"/>
        </w:rPr>
        <w:t xml:space="preserve"> </w:t>
      </w:r>
      <w:r w:rsidR="00F5761A">
        <w:rPr>
          <w:rFonts w:eastAsia="Times New Roman" w:cstheme="minorHAnsi"/>
          <w:bCs/>
          <w:color w:val="000000" w:themeColor="text1"/>
          <w:lang w:eastAsia="en-GB"/>
        </w:rPr>
        <w:t>corticosteroids</w:t>
      </w:r>
      <w:r w:rsidR="00D0644F" w:rsidRPr="00402063">
        <w:rPr>
          <w:rFonts w:eastAsia="Times New Roman" w:cstheme="minorHAnsi"/>
          <w:bCs/>
          <w:color w:val="000000" w:themeColor="text1"/>
          <w:lang w:eastAsia="en-GB"/>
        </w:rPr>
        <w:t xml:space="preserve"> (</w:t>
      </w:r>
      <w:del w:id="71" w:author="Faust S.N." w:date="2020-06-18T00:07:00Z">
        <w:r w:rsidR="00291EE5" w:rsidRPr="00402063" w:rsidDel="007A6496">
          <w:rPr>
            <w:rFonts w:eastAsia="Times New Roman" w:cstheme="minorHAnsi"/>
            <w:bCs/>
            <w:color w:val="000000" w:themeColor="text1"/>
            <w:lang w:eastAsia="en-GB"/>
          </w:rPr>
          <w:delText xml:space="preserve">a type of </w:delText>
        </w:r>
        <w:r w:rsidR="00D0644F" w:rsidRPr="00402063" w:rsidDel="007A6496">
          <w:rPr>
            <w:rFonts w:eastAsia="Times New Roman" w:cstheme="minorHAnsi"/>
            <w:bCs/>
            <w:color w:val="000000" w:themeColor="text1"/>
            <w:lang w:eastAsia="en-GB"/>
          </w:rPr>
          <w:delText>steroid</w:delText>
        </w:r>
        <w:r w:rsidR="00291EE5" w:rsidRPr="00402063" w:rsidDel="007A6496">
          <w:rPr>
            <w:rFonts w:eastAsia="Times New Roman" w:cstheme="minorHAnsi"/>
            <w:bCs/>
            <w:color w:val="000000" w:themeColor="text1"/>
            <w:lang w:eastAsia="en-GB"/>
          </w:rPr>
          <w:delText xml:space="preserve">, </w:delText>
        </w:r>
      </w:del>
      <w:r w:rsidR="00291EE5" w:rsidRPr="00402063">
        <w:rPr>
          <w:rFonts w:eastAsia="Times New Roman" w:cstheme="minorHAnsi"/>
          <w:bCs/>
          <w:color w:val="000000" w:themeColor="text1"/>
          <w:lang w:eastAsia="en-GB"/>
        </w:rPr>
        <w:t xml:space="preserve">which </w:t>
      </w:r>
      <w:r w:rsidR="00F5761A">
        <w:rPr>
          <w:rFonts w:eastAsia="Times New Roman" w:cstheme="minorHAnsi"/>
          <w:bCs/>
          <w:color w:val="000000" w:themeColor="text1"/>
          <w:lang w:eastAsia="en-GB"/>
        </w:rPr>
        <w:t>are</w:t>
      </w:r>
      <w:r w:rsidR="00291EE5" w:rsidRPr="00402063">
        <w:rPr>
          <w:rFonts w:eastAsia="Times New Roman" w:cstheme="minorHAnsi"/>
          <w:bCs/>
          <w:color w:val="000000" w:themeColor="text1"/>
          <w:lang w:eastAsia="en-GB"/>
        </w:rPr>
        <w:t xml:space="preserve"> used in a range of conditions typically to reduce inflammation</w:t>
      </w:r>
      <w:r w:rsidR="00F5761A">
        <w:rPr>
          <w:rFonts w:eastAsia="Times New Roman" w:cstheme="minorHAnsi"/>
          <w:bCs/>
          <w:color w:val="000000" w:themeColor="text1"/>
          <w:lang w:eastAsia="en-GB"/>
        </w:rPr>
        <w:t xml:space="preserve"> [the precise type differing in pregnant women</w:t>
      </w:r>
      <w:r w:rsidR="00451DE9">
        <w:rPr>
          <w:rFonts w:eastAsia="Times New Roman" w:cstheme="minorHAnsi"/>
          <w:bCs/>
          <w:color w:val="000000" w:themeColor="text1"/>
          <w:lang w:eastAsia="en-GB"/>
        </w:rPr>
        <w:t>, children</w:t>
      </w:r>
      <w:r w:rsidR="00F5761A">
        <w:rPr>
          <w:rFonts w:eastAsia="Times New Roman" w:cstheme="minorHAnsi"/>
          <w:bCs/>
          <w:color w:val="000000" w:themeColor="text1"/>
          <w:lang w:eastAsia="en-GB"/>
        </w:rPr>
        <w:t xml:space="preserve"> and other participants</w:t>
      </w:r>
      <w:r w:rsidR="00D16679">
        <w:rPr>
          <w:rFonts w:eastAsia="Times New Roman" w:cstheme="minorHAnsi"/>
          <w:bCs/>
          <w:color w:val="000000" w:themeColor="text1"/>
          <w:lang w:eastAsia="en-GB"/>
        </w:rPr>
        <w:t>, but all in common use</w:t>
      </w:r>
      <w:r w:rsidR="00F5761A">
        <w:rPr>
          <w:rFonts w:eastAsia="Times New Roman" w:cstheme="minorHAnsi"/>
          <w:bCs/>
          <w:color w:val="000000" w:themeColor="text1"/>
          <w:lang w:eastAsia="en-GB"/>
        </w:rPr>
        <w:t>]</w:t>
      </w:r>
      <w:r w:rsidR="00291EE5" w:rsidRPr="00402063">
        <w:rPr>
          <w:rFonts w:eastAsia="Times New Roman" w:cstheme="minorHAnsi"/>
          <w:bCs/>
          <w:color w:val="000000" w:themeColor="text1"/>
          <w:lang w:eastAsia="en-GB"/>
        </w:rPr>
        <w:t>)</w:t>
      </w:r>
      <w:r w:rsidR="00475B52">
        <w:rPr>
          <w:rFonts w:eastAsia="Times New Roman" w:cstheme="minorHAnsi"/>
          <w:bCs/>
          <w:color w:val="000000" w:themeColor="text1"/>
          <w:lang w:eastAsia="en-GB"/>
        </w:rPr>
        <w:t xml:space="preserve">; </w:t>
      </w:r>
      <w:del w:id="72" w:author="Faust S.N." w:date="2020-06-18T00:07:00Z">
        <w:r w:rsidR="00475B52" w:rsidDel="00A15D98">
          <w:rPr>
            <w:rFonts w:eastAsia="Times New Roman" w:cstheme="minorHAnsi"/>
            <w:bCs/>
            <w:color w:val="000000" w:themeColor="text1"/>
            <w:lang w:eastAsia="en-GB"/>
          </w:rPr>
          <w:delText>hydroxychloroquine (a treatment for malaria)</w:delText>
        </w:r>
        <w:r w:rsidR="00BE0DD3" w:rsidDel="00A15D98">
          <w:rPr>
            <w:rFonts w:eastAsia="Times New Roman" w:cstheme="minorHAnsi"/>
            <w:bCs/>
            <w:color w:val="000000" w:themeColor="text1"/>
            <w:lang w:eastAsia="en-GB"/>
          </w:rPr>
          <w:delText xml:space="preserve">; </w:delText>
        </w:r>
      </w:del>
      <w:r w:rsidR="00BE0DD3">
        <w:rPr>
          <w:rFonts w:eastAsia="Times New Roman" w:cstheme="minorHAnsi"/>
          <w:bCs/>
          <w:color w:val="000000" w:themeColor="text1"/>
          <w:lang w:eastAsia="en-GB"/>
        </w:rPr>
        <w:t>or azithromycin (a commonly-used antibiotic)</w:t>
      </w:r>
      <w:r w:rsidR="00AE757A">
        <w:rPr>
          <w:rFonts w:eastAsia="Times New Roman" w:cstheme="minorHAnsi"/>
          <w:bCs/>
          <w:color w:val="000000" w:themeColor="text1"/>
          <w:lang w:eastAsia="en-GB"/>
        </w:rPr>
        <w:t xml:space="preserve">. </w:t>
      </w:r>
      <w:r w:rsidR="0055642C">
        <w:rPr>
          <w:rFonts w:eastAsia="Times New Roman" w:cstheme="minorHAnsi"/>
          <w:bCs/>
          <w:color w:val="000000" w:themeColor="text1"/>
          <w:lang w:eastAsia="en-GB"/>
        </w:rPr>
        <w:t xml:space="preserve">These may also include </w:t>
      </w:r>
      <w:r w:rsidR="0055642C">
        <w:rPr>
          <w:iCs/>
        </w:rPr>
        <w:t>c</w:t>
      </w:r>
      <w:r w:rsidR="0055642C" w:rsidRPr="005D5BA7">
        <w:rPr>
          <w:iCs/>
        </w:rPr>
        <w:t xml:space="preserve">onvalescent plasma </w:t>
      </w:r>
      <w:r w:rsidR="0055642C">
        <w:rPr>
          <w:iCs/>
        </w:rPr>
        <w:t>(the liquid part of blood which carries blood cells around the body) which has been</w:t>
      </w:r>
      <w:r w:rsidR="0055642C" w:rsidRPr="005D5BA7">
        <w:rPr>
          <w:iCs/>
        </w:rPr>
        <w:t xml:space="preserve"> collected from individuals who have recovered from COVID-19 infection and contains antibodies to the virus that may help you fight the virus</w:t>
      </w:r>
      <w:r w:rsidR="0055642C">
        <w:rPr>
          <w:iCs/>
        </w:rPr>
        <w:t xml:space="preserve">. </w:t>
      </w:r>
      <w:ins w:id="73" w:author="Faust S.N." w:date="2020-06-18T00:09:00Z">
        <w:r w:rsidR="006857E0">
          <w:rPr>
            <w:rFonts w:eastAsia="Times New Roman" w:cstheme="minorHAnsi"/>
            <w:bCs/>
            <w:color w:val="000000" w:themeColor="text1"/>
            <w:lang w:eastAsia="en-GB"/>
          </w:rPr>
          <w:t xml:space="preserve">Corticosteroids have been shown to be useful in people with COVID-19 acute infection needing oxygen, but have not yet been shown to be useful in PIMS-TS, which occurs a few weeks after COVID-19 infection itself. </w:t>
        </w:r>
      </w:ins>
      <w:r w:rsidR="00AE757A">
        <w:rPr>
          <w:rFonts w:eastAsia="Times New Roman" w:cstheme="minorHAnsi"/>
          <w:bCs/>
          <w:color w:val="000000" w:themeColor="text1"/>
          <w:lang w:eastAsia="en-GB"/>
        </w:rPr>
        <w:t xml:space="preserve">For patients whose condition is more severe, </w:t>
      </w:r>
      <w:r w:rsidR="00321B8E">
        <w:rPr>
          <w:rFonts w:eastAsia="Times New Roman" w:cstheme="minorHAnsi"/>
          <w:bCs/>
          <w:color w:val="000000" w:themeColor="text1"/>
          <w:lang w:eastAsia="en-GB"/>
        </w:rPr>
        <w:t xml:space="preserve">tocilizumab (a treatment </w:t>
      </w:r>
      <w:r w:rsidR="00AE757A">
        <w:rPr>
          <w:rFonts w:eastAsia="Times New Roman" w:cstheme="minorHAnsi"/>
          <w:bCs/>
          <w:color w:val="000000" w:themeColor="text1"/>
          <w:lang w:eastAsia="en-GB"/>
        </w:rPr>
        <w:t>for</w:t>
      </w:r>
      <w:r w:rsidR="00321B8E">
        <w:rPr>
          <w:rFonts w:eastAsia="Times New Roman" w:cstheme="minorHAnsi"/>
          <w:bCs/>
          <w:color w:val="000000" w:themeColor="text1"/>
          <w:lang w:eastAsia="en-GB"/>
        </w:rPr>
        <w:t xml:space="preserve"> rheumatoid arthritis</w:t>
      </w:r>
      <w:r w:rsidR="004D33A0">
        <w:rPr>
          <w:rFonts w:eastAsia="Times New Roman" w:cstheme="minorHAnsi"/>
          <w:bCs/>
          <w:color w:val="000000" w:themeColor="text1"/>
          <w:lang w:eastAsia="en-GB"/>
        </w:rPr>
        <w:t xml:space="preserve"> in adults and for arthritis in children</w:t>
      </w:r>
      <w:r w:rsidR="00321B8E">
        <w:rPr>
          <w:rFonts w:eastAsia="Times New Roman" w:cstheme="minorHAnsi"/>
          <w:bCs/>
          <w:color w:val="000000" w:themeColor="text1"/>
          <w:lang w:eastAsia="en-GB"/>
        </w:rPr>
        <w:t>)</w:t>
      </w:r>
      <w:r w:rsidR="00AE757A">
        <w:rPr>
          <w:rFonts w:eastAsia="Times New Roman" w:cstheme="minorHAnsi"/>
          <w:bCs/>
          <w:color w:val="000000" w:themeColor="text1"/>
          <w:lang w:eastAsia="en-GB"/>
        </w:rPr>
        <w:t xml:space="preserve"> is also an option</w:t>
      </w:r>
      <w:r w:rsidRPr="00402063">
        <w:rPr>
          <w:rFonts w:eastAsia="Times New Roman" w:cstheme="minorHAnsi"/>
          <w:bCs/>
          <w:color w:val="000000" w:themeColor="text1"/>
          <w:lang w:eastAsia="en-GB"/>
        </w:rPr>
        <w:t xml:space="preserve">. </w:t>
      </w:r>
      <w:r w:rsidR="00EA49B3">
        <w:rPr>
          <w:rFonts w:eastAsia="Times New Roman" w:cstheme="minorHAnsi"/>
          <w:bCs/>
          <w:color w:val="000000" w:themeColor="text1"/>
          <w:lang w:eastAsia="en-GB"/>
        </w:rPr>
        <w:t>At present, we don’t know whether any of these are effective in treating COVID-19. However, t</w:t>
      </w:r>
      <w:r w:rsidR="00D217F2" w:rsidRPr="00402063">
        <w:rPr>
          <w:rFonts w:eastAsia="Times New Roman" w:cstheme="minorHAnsi"/>
          <w:bCs/>
          <w:color w:val="000000" w:themeColor="text1"/>
          <w:lang w:eastAsia="en-GB"/>
        </w:rPr>
        <w:t xml:space="preserve">he </w:t>
      </w:r>
      <w:r w:rsidRPr="00402063">
        <w:rPr>
          <w:rFonts w:eastAsia="Times New Roman" w:cstheme="minorHAnsi"/>
          <w:bCs/>
          <w:color w:val="000000" w:themeColor="text1"/>
          <w:lang w:eastAsia="en-GB"/>
        </w:rPr>
        <w:t>side-effects</w:t>
      </w:r>
      <w:r w:rsidR="00D217F2" w:rsidRPr="00402063">
        <w:rPr>
          <w:rFonts w:eastAsia="Times New Roman" w:cstheme="minorHAnsi"/>
          <w:bCs/>
          <w:color w:val="000000" w:themeColor="text1"/>
          <w:lang w:eastAsia="en-GB"/>
        </w:rPr>
        <w:t xml:space="preserve"> are well-known </w:t>
      </w:r>
      <w:r w:rsidR="00EA49B3">
        <w:rPr>
          <w:rFonts w:eastAsia="Times New Roman" w:cstheme="minorHAnsi"/>
          <w:bCs/>
          <w:color w:val="000000" w:themeColor="text1"/>
          <w:lang w:eastAsia="en-GB"/>
        </w:rPr>
        <w:t xml:space="preserve">from other uses </w:t>
      </w:r>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monitor you</w:t>
      </w:r>
      <w:r w:rsidR="00BB709C">
        <w:rPr>
          <w:rFonts w:eastAsia="Times New Roman" w:cstheme="minorHAnsi"/>
          <w:bCs/>
          <w:color w:val="000000" w:themeColor="text1"/>
          <w:lang w:eastAsia="en-GB"/>
        </w:rPr>
        <w:t>r child</w:t>
      </w:r>
      <w:r w:rsidRPr="00402063">
        <w:rPr>
          <w:rFonts w:eastAsia="Times New Roman" w:cstheme="minorHAnsi"/>
          <w:bCs/>
          <w:color w:val="000000" w:themeColor="text1"/>
          <w:lang w:eastAsia="en-GB"/>
        </w:rPr>
        <w:t xml:space="preserve"> appropriately</w:t>
      </w:r>
      <w:r w:rsidRPr="00BB709C">
        <w:rPr>
          <w:rFonts w:eastAsia="Times New Roman" w:cstheme="minorHAnsi"/>
          <w:bCs/>
          <w:color w:val="000000" w:themeColor="text1"/>
          <w:lang w:eastAsia="en-GB"/>
        </w:rPr>
        <w:t xml:space="preserve">. </w:t>
      </w:r>
      <w:r w:rsidR="00BB709C" w:rsidRPr="00BB709C">
        <w:rPr>
          <w:rFonts w:eastAsia="Times New Roman" w:cstheme="minorHAnsi"/>
          <w:bCs/>
          <w:color w:val="000000" w:themeColor="text1"/>
          <w:lang w:eastAsia="en-GB"/>
        </w:rPr>
        <w:t xml:space="preserve">Only medicines </w:t>
      </w:r>
      <w:r w:rsidR="001F1BC2">
        <w:rPr>
          <w:rFonts w:eastAsia="Times New Roman" w:cstheme="minorHAnsi"/>
          <w:bCs/>
          <w:color w:val="000000" w:themeColor="text1"/>
          <w:lang w:eastAsia="en-GB"/>
        </w:rPr>
        <w:t>used before</w:t>
      </w:r>
      <w:r w:rsidR="00BB709C" w:rsidRPr="00BB709C">
        <w:rPr>
          <w:rFonts w:eastAsia="Times New Roman" w:cstheme="minorHAnsi"/>
          <w:bCs/>
          <w:color w:val="000000" w:themeColor="text1"/>
          <w:lang w:eastAsia="en-GB"/>
        </w:rPr>
        <w:t xml:space="preserve"> </w:t>
      </w:r>
      <w:r w:rsidR="001F1BC2">
        <w:rPr>
          <w:rFonts w:eastAsia="Times New Roman" w:cstheme="minorHAnsi"/>
          <w:bCs/>
          <w:color w:val="000000" w:themeColor="text1"/>
          <w:lang w:eastAsia="en-GB"/>
        </w:rPr>
        <w:t>to treat</w:t>
      </w:r>
      <w:r w:rsidR="00BB709C" w:rsidRPr="00BB709C">
        <w:rPr>
          <w:rFonts w:eastAsia="Times New Roman" w:cstheme="minorHAnsi"/>
          <w:bCs/>
          <w:color w:val="000000" w:themeColor="text1"/>
          <w:lang w:eastAsia="en-GB"/>
        </w:rPr>
        <w:t xml:space="preserve"> children of </w:t>
      </w:r>
      <w:r w:rsidR="00BB709C" w:rsidRPr="00BB709C">
        <w:rPr>
          <w:rFonts w:eastAsia="Times New Roman" w:cstheme="minorHAnsi"/>
          <w:bCs/>
          <w:color w:val="000000" w:themeColor="text1"/>
          <w:lang w:eastAsia="en-GB"/>
        </w:rPr>
        <w:lastRenderedPageBreak/>
        <w:t xml:space="preserve">your child’s age group will be </w:t>
      </w:r>
      <w:r w:rsidR="00AF6419">
        <w:rPr>
          <w:rFonts w:eastAsia="Times New Roman" w:cstheme="minorHAnsi"/>
          <w:bCs/>
          <w:color w:val="000000" w:themeColor="text1"/>
          <w:lang w:eastAsia="en-GB"/>
        </w:rPr>
        <w:t>given to them</w:t>
      </w:r>
      <w:r w:rsidR="00BB709C">
        <w:rPr>
          <w:rFonts w:eastAsia="Times New Roman" w:cstheme="minorHAnsi"/>
          <w:bCs/>
          <w:color w:val="000000" w:themeColor="text1"/>
          <w:lang w:eastAsia="en-GB"/>
        </w:rPr>
        <w:t xml:space="preserve"> as part of the trial.</w:t>
      </w:r>
      <w:ins w:id="74" w:author="Chrissie Jones" w:date="2020-06-09T12:47:00Z">
        <w:r w:rsidR="00867EF4">
          <w:rPr>
            <w:rFonts w:eastAsia="Times New Roman" w:cstheme="minorHAnsi"/>
            <w:bCs/>
            <w:color w:val="000000" w:themeColor="text1"/>
            <w:lang w:eastAsia="en-GB"/>
          </w:rPr>
          <w:t xml:space="preserve"> The doctors treating your child </w:t>
        </w:r>
      </w:ins>
      <w:ins w:id="75" w:author="Chrissie Jones" w:date="2020-06-09T12:49:00Z">
        <w:r w:rsidR="00920A50">
          <w:rPr>
            <w:rFonts w:eastAsia="Times New Roman" w:cstheme="minorHAnsi"/>
            <w:bCs/>
            <w:color w:val="000000" w:themeColor="text1"/>
            <w:lang w:eastAsia="en-GB"/>
          </w:rPr>
          <w:t xml:space="preserve">are able to exclude treatments </w:t>
        </w:r>
      </w:ins>
      <w:ins w:id="76" w:author="Chrissie Jones" w:date="2020-06-09T12:50:00Z">
        <w:r w:rsidR="00920A50">
          <w:rPr>
            <w:rFonts w:eastAsia="Times New Roman" w:cstheme="minorHAnsi"/>
            <w:bCs/>
            <w:color w:val="000000" w:themeColor="text1"/>
            <w:lang w:eastAsia="en-GB"/>
          </w:rPr>
          <w:t xml:space="preserve">from the randomisation process, if these treatments are not </w:t>
        </w:r>
      </w:ins>
      <w:ins w:id="77" w:author="Chrissie Jones" w:date="2020-06-09T12:49:00Z">
        <w:r w:rsidR="00920A50">
          <w:rPr>
            <w:rFonts w:eastAsia="Times New Roman" w:cstheme="minorHAnsi"/>
            <w:bCs/>
            <w:color w:val="000000" w:themeColor="text1"/>
            <w:lang w:eastAsia="en-GB"/>
          </w:rPr>
          <w:t>suitable for y</w:t>
        </w:r>
      </w:ins>
      <w:ins w:id="78" w:author="Chrissie Jones" w:date="2020-06-09T12:50:00Z">
        <w:r w:rsidR="00920A50">
          <w:rPr>
            <w:rFonts w:eastAsia="Times New Roman" w:cstheme="minorHAnsi"/>
            <w:bCs/>
            <w:color w:val="000000" w:themeColor="text1"/>
            <w:lang w:eastAsia="en-GB"/>
          </w:rPr>
          <w:t>our child</w:t>
        </w:r>
      </w:ins>
      <w:ins w:id="79" w:author="Chrissie Jones" w:date="2020-06-09T12:52:00Z">
        <w:r w:rsidR="00920A50">
          <w:rPr>
            <w:rFonts w:eastAsia="Times New Roman" w:cstheme="minorHAnsi"/>
            <w:bCs/>
            <w:color w:val="000000" w:themeColor="text1"/>
            <w:lang w:eastAsia="en-GB"/>
          </w:rPr>
          <w:t xml:space="preserve">, however they are not able to pick exactly which of the suitable treatments your child receives. </w:t>
        </w:r>
      </w:ins>
    </w:p>
    <w:p w14:paraId="54F6A918" w14:textId="77777777" w:rsidR="00920A50" w:rsidRPr="00402063" w:rsidRDefault="00920A50" w:rsidP="00F93AC1">
      <w:pPr>
        <w:spacing w:after="20" w:line="240" w:lineRule="auto"/>
        <w:rPr>
          <w:rFonts w:eastAsia="Times New Roman" w:cstheme="minorHAnsi"/>
          <w:bCs/>
          <w:color w:val="000000" w:themeColor="text1"/>
          <w:lang w:eastAsia="en-GB"/>
        </w:rPr>
      </w:pPr>
    </w:p>
    <w:p w14:paraId="7817566C" w14:textId="77777777" w:rsidR="00271BE5" w:rsidRPr="00402063" w:rsidRDefault="00FB07C4"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The study is being conducted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17959B96" w:rsidR="00271BE5" w:rsidRPr="00402063" w:rsidRDefault="008B0E65"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w:t>
      </w:r>
      <w:r w:rsidR="007A1936">
        <w:rPr>
          <w:rFonts w:eastAsia="Times New Roman" w:cstheme="minorHAnsi"/>
          <w:color w:val="000000" w:themeColor="text1"/>
          <w:lang w:eastAsia="en-GB"/>
        </w:rPr>
        <w:t xml:space="preserve">of any age </w:t>
      </w:r>
      <w:r w:rsidR="00B859B0">
        <w:rPr>
          <w:rFonts w:eastAsia="Times New Roman" w:cstheme="minorHAnsi"/>
          <w:color w:val="000000" w:themeColor="text1"/>
          <w:lang w:eastAsia="en-GB"/>
        </w:rPr>
        <w:t xml:space="preserve">(including babies) </w:t>
      </w:r>
      <w:r w:rsidRPr="00402063">
        <w:rPr>
          <w:rFonts w:eastAsia="Times New Roman" w:cstheme="minorHAnsi"/>
          <w:color w:val="000000" w:themeColor="text1"/>
          <w:lang w:eastAsia="en-GB"/>
        </w:rPr>
        <w:t>may be included in this study if they have COVID-19 confirmed by a laboratory test for coronavirus</w:t>
      </w:r>
      <w:r w:rsidR="004803FB">
        <w:rPr>
          <w:rFonts w:eastAsia="Times New Roman" w:cstheme="minorHAnsi"/>
          <w:color w:val="000000" w:themeColor="text1"/>
          <w:lang w:eastAsia="en-GB"/>
        </w:rPr>
        <w:t xml:space="preserve"> (or considered likely by their doctors)</w:t>
      </w:r>
      <w:r w:rsidRPr="00402063">
        <w:rPr>
          <w:rFonts w:eastAsia="Times New Roman" w:cstheme="minorHAnsi"/>
          <w:color w:val="000000" w:themeColor="text1"/>
          <w:lang w:eastAsia="en-GB"/>
        </w:rPr>
        <w:t xml:space="preserve">, </w:t>
      </w:r>
      <w:ins w:id="80" w:author="Chrissie Jones" w:date="2020-06-09T12:51:00Z">
        <w:r w:rsidR="00920A50">
          <w:rPr>
            <w:rFonts w:eastAsia="Times New Roman" w:cstheme="minorHAnsi"/>
            <w:color w:val="000000" w:themeColor="text1"/>
            <w:lang w:eastAsia="en-GB"/>
          </w:rPr>
          <w:t xml:space="preserve">or are suspected of having the condition called PIMS-TS, which is linked to COVID-19, </w:t>
        </w:r>
      </w:ins>
      <w:r w:rsidRPr="00402063">
        <w:rPr>
          <w:rFonts w:eastAsia="Times New Roman" w:cstheme="minorHAnsi"/>
          <w:color w:val="000000" w:themeColor="text1"/>
          <w:lang w:eastAsia="en-GB"/>
        </w:rPr>
        <w:t xml:space="preserve">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74BB5AEA" w:rsidR="002E0B4E"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r w:rsidR="00475B52">
        <w:rPr>
          <w:rFonts w:eastAsia="Times New Roman" w:cstheme="minorHAnsi"/>
          <w:b/>
          <w:bCs/>
          <w:color w:val="000000" w:themeColor="text1"/>
          <w:lang w:eastAsia="en-GB"/>
        </w:rPr>
        <w:t xml:space="preserve">happens next </w:t>
      </w:r>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agree</w:t>
      </w:r>
      <w:r w:rsidR="00732DB9">
        <w:rPr>
          <w:rFonts w:eastAsia="Times New Roman" w:cstheme="minorHAnsi"/>
          <w:b/>
          <w:bCs/>
          <w:color w:val="000000" w:themeColor="text1"/>
          <w:lang w:eastAsia="en-GB"/>
        </w:rPr>
        <w:t xml:space="preserve"> that my child can</w:t>
      </w:r>
      <w:r w:rsidRPr="00402063">
        <w:rPr>
          <w:rFonts w:eastAsia="Times New Roman" w:cstheme="minorHAnsi"/>
          <w:b/>
          <w:bCs/>
          <w:color w:val="000000" w:themeColor="text1"/>
          <w:lang w:eastAsia="en-GB"/>
        </w:rPr>
        <w:t xml:space="preserve"> be </w:t>
      </w:r>
      <w:r w:rsidR="00FB07C4" w:rsidRPr="00402063">
        <w:rPr>
          <w:rFonts w:eastAsia="Times New Roman" w:cstheme="minorHAnsi"/>
          <w:b/>
          <w:bCs/>
          <w:color w:val="000000" w:themeColor="text1"/>
          <w:lang w:eastAsia="en-GB"/>
        </w:rPr>
        <w:t>included in this study?</w:t>
      </w:r>
    </w:p>
    <w:p w14:paraId="3EB459E1" w14:textId="7459CA9E" w:rsidR="00181EAC" w:rsidRPr="00402063" w:rsidRDefault="00181EAC" w:rsidP="00F93AC1">
      <w:pPr>
        <w:spacing w:after="20" w:line="240" w:lineRule="auto"/>
        <w:rPr>
          <w:rFonts w:eastAsia="Times New Roman"/>
          <w:color w:val="000000" w:themeColor="text1"/>
          <w:lang w:eastAsia="en-GB"/>
        </w:rPr>
      </w:pPr>
      <w:r w:rsidRPr="4A07F44A">
        <w:rPr>
          <w:rFonts w:eastAsia="Times New Roman"/>
          <w:color w:val="000000" w:themeColor="text1"/>
          <w:lang w:eastAsia="en-GB"/>
        </w:rPr>
        <w:t>If you decide</w:t>
      </w:r>
      <w:r w:rsidR="007A1936" w:rsidRPr="4A07F44A">
        <w:rPr>
          <w:rFonts w:eastAsia="Times New Roman"/>
          <w:color w:val="000000" w:themeColor="text1"/>
          <w:lang w:eastAsia="en-GB"/>
        </w:rPr>
        <w:t xml:space="preserve"> for your child</w:t>
      </w:r>
      <w:r w:rsidRPr="4A07F44A">
        <w:rPr>
          <w:rFonts w:eastAsia="Times New Roman"/>
          <w:color w:val="000000" w:themeColor="text1"/>
          <w:lang w:eastAsia="en-GB"/>
        </w:rPr>
        <w:t xml:space="preserve"> to </w:t>
      </w:r>
      <w:r w:rsidR="008152E5">
        <w:rPr>
          <w:rFonts w:eastAsia="Times New Roman"/>
          <w:color w:val="000000" w:themeColor="text1"/>
          <w:lang w:eastAsia="en-GB"/>
        </w:rPr>
        <w:t>take part</w:t>
      </w:r>
      <w:r w:rsidRPr="4A07F44A">
        <w:rPr>
          <w:rFonts w:eastAsia="Times New Roman"/>
          <w:color w:val="000000" w:themeColor="text1"/>
          <w:lang w:eastAsia="en-GB"/>
        </w:rPr>
        <w:t>, you will be asked to sign the consent form. Next, brief details identifying you</w:t>
      </w:r>
      <w:r w:rsidR="001F1BC2">
        <w:rPr>
          <w:rFonts w:eastAsia="Times New Roman"/>
          <w:color w:val="000000" w:themeColor="text1"/>
          <w:lang w:eastAsia="en-GB"/>
        </w:rPr>
        <w:t>r child</w:t>
      </w:r>
      <w:r w:rsidRPr="4A07F44A">
        <w:rPr>
          <w:rFonts w:eastAsia="Times New Roman"/>
          <w:color w:val="000000" w:themeColor="text1"/>
          <w:lang w:eastAsia="en-GB"/>
        </w:rPr>
        <w:t xml:space="preserve"> and answering a few questions about </w:t>
      </w:r>
      <w:r w:rsidR="007A1936" w:rsidRPr="4A07F44A">
        <w:rPr>
          <w:rFonts w:eastAsia="Times New Roman"/>
          <w:color w:val="000000" w:themeColor="text1"/>
          <w:lang w:eastAsia="en-GB"/>
        </w:rPr>
        <w:t>your child’s</w:t>
      </w:r>
      <w:r w:rsidRPr="4A07F44A">
        <w:rPr>
          <w:rFonts w:eastAsia="Times New Roman"/>
          <w:color w:val="000000" w:themeColor="text1"/>
          <w:lang w:eastAsia="en-GB"/>
        </w:rPr>
        <w:t xml:space="preserve"> health and medical conditions will be entered into a computer. </w:t>
      </w:r>
      <w:r w:rsidR="00F62B8B">
        <w:rPr>
          <w:rFonts w:eastAsia="Times New Roman" w:cstheme="minorHAnsi"/>
          <w:bCs/>
          <w:color w:val="000000" w:themeColor="text1"/>
          <w:lang w:eastAsia="en-GB"/>
        </w:rPr>
        <w:t>If you are willing for your child to have convalescent plasma you may need 1 or 2 extra blood tests (to check your blood group)</w:t>
      </w:r>
      <w:r w:rsidR="00F958D3">
        <w:rPr>
          <w:rFonts w:eastAsia="Times New Roman" w:cstheme="minorHAnsi"/>
          <w:bCs/>
          <w:color w:val="000000" w:themeColor="text1"/>
          <w:lang w:eastAsia="en-GB"/>
        </w:rPr>
        <w:t>,</w:t>
      </w:r>
      <w:r w:rsidR="00F958D3" w:rsidRPr="00F958D3">
        <w:rPr>
          <w:rFonts w:eastAsia="Times New Roman" w:cstheme="minorHAnsi"/>
          <w:bCs/>
          <w:color w:val="000000" w:themeColor="text1"/>
          <w:lang w:eastAsia="en-GB"/>
        </w:rPr>
        <w:t xml:space="preserve"> </w:t>
      </w:r>
      <w:r w:rsidR="00F958D3">
        <w:rPr>
          <w:rFonts w:eastAsia="Times New Roman" w:cstheme="minorHAnsi"/>
          <w:bCs/>
          <w:color w:val="000000" w:themeColor="text1"/>
          <w:lang w:eastAsia="en-GB"/>
        </w:rPr>
        <w:t>in line with standard NHS procedures</w:t>
      </w:r>
      <w:r w:rsidR="00F62B8B">
        <w:rPr>
          <w:rFonts w:eastAsia="Times New Roman" w:cstheme="minorHAnsi"/>
          <w:bCs/>
          <w:color w:val="000000" w:themeColor="text1"/>
          <w:lang w:eastAsia="en-GB"/>
        </w:rPr>
        <w:t>.</w:t>
      </w:r>
      <w:r w:rsidR="00F958D3">
        <w:rPr>
          <w:rFonts w:eastAsia="Times New Roman" w:cstheme="minorHAnsi"/>
          <w:bCs/>
          <w:color w:val="000000" w:themeColor="text1"/>
          <w:lang w:eastAsia="en-GB"/>
        </w:rPr>
        <w:t xml:space="preserve"> </w:t>
      </w:r>
      <w:r w:rsidRPr="4A07F44A">
        <w:rPr>
          <w:rFonts w:eastAsia="Times New Roman"/>
          <w:color w:val="000000" w:themeColor="text1"/>
          <w:lang w:eastAsia="en-GB"/>
        </w:rPr>
        <w:t xml:space="preserve">The computer will then allocate </w:t>
      </w:r>
      <w:r w:rsidR="007A1936" w:rsidRPr="4A07F44A">
        <w:rPr>
          <w:rFonts w:eastAsia="Times New Roman"/>
          <w:color w:val="000000" w:themeColor="text1"/>
          <w:lang w:eastAsia="en-GB"/>
        </w:rPr>
        <w:t>your child</w:t>
      </w:r>
      <w:r w:rsidRPr="4A07F44A">
        <w:rPr>
          <w:rFonts w:eastAsia="Times New Roman"/>
          <w:color w:val="000000" w:themeColor="text1"/>
          <w:lang w:eastAsia="en-GB"/>
        </w:rPr>
        <w:t xml:space="preserve"> at random (like rolling a dice) to one of the possible treatment options. In all cases this will include the usual standard of care for your hospital. It may also include an additional treatment, which might be </w:t>
      </w:r>
      <w:r w:rsidR="008D739D" w:rsidRPr="4A07F44A">
        <w:rPr>
          <w:rFonts w:eastAsia="Times New Roman"/>
          <w:color w:val="000000" w:themeColor="text1"/>
          <w:lang w:eastAsia="en-GB"/>
        </w:rPr>
        <w:t>given by mouth</w:t>
      </w:r>
      <w:r w:rsidR="0077349A">
        <w:rPr>
          <w:rFonts w:eastAsia="Times New Roman"/>
          <w:color w:val="000000" w:themeColor="text1"/>
          <w:lang w:eastAsia="en-GB"/>
        </w:rPr>
        <w:t xml:space="preserve"> or </w:t>
      </w:r>
      <w:r w:rsidR="008152E5">
        <w:rPr>
          <w:rFonts w:eastAsia="Times New Roman"/>
          <w:color w:val="000000" w:themeColor="text1"/>
          <w:lang w:eastAsia="en-GB"/>
        </w:rPr>
        <w:t>into a vein via a cannula</w:t>
      </w:r>
      <w:r w:rsidR="008D739D" w:rsidRPr="4A07F44A">
        <w:rPr>
          <w:rFonts w:eastAsia="Times New Roman"/>
          <w:color w:val="000000" w:themeColor="text1"/>
          <w:lang w:eastAsia="en-GB"/>
        </w:rPr>
        <w:t xml:space="preserve">. </w:t>
      </w:r>
      <w:r w:rsidRPr="4A07F44A">
        <w:rPr>
          <w:rFonts w:eastAsia="Times New Roman"/>
          <w:color w:val="000000" w:themeColor="text1"/>
          <w:lang w:eastAsia="en-GB"/>
        </w:rPr>
        <w:t xml:space="preserve">Neither you nor </w:t>
      </w:r>
      <w:r w:rsidR="0027157E" w:rsidRPr="4A07F44A">
        <w:rPr>
          <w:rFonts w:eastAsia="Times New Roman"/>
          <w:color w:val="000000" w:themeColor="text1"/>
          <w:lang w:eastAsia="en-GB"/>
        </w:rPr>
        <w:t xml:space="preserve">the </w:t>
      </w:r>
      <w:r w:rsidRPr="4A07F44A">
        <w:rPr>
          <w:rFonts w:eastAsia="Times New Roman"/>
          <w:color w:val="000000" w:themeColor="text1"/>
          <w:lang w:eastAsia="en-GB"/>
        </w:rPr>
        <w:t>doctors can choose which of these options you</w:t>
      </w:r>
      <w:r w:rsidR="00CC22D8">
        <w:rPr>
          <w:rFonts w:eastAsia="Times New Roman"/>
          <w:color w:val="000000" w:themeColor="text1"/>
          <w:lang w:eastAsia="en-GB"/>
        </w:rPr>
        <w:t>r child</w:t>
      </w:r>
      <w:r w:rsidRPr="4A07F44A">
        <w:rPr>
          <w:rFonts w:eastAsia="Times New Roman"/>
          <w:color w:val="000000" w:themeColor="text1"/>
          <w:lang w:eastAsia="en-GB"/>
        </w:rPr>
        <w:t xml:space="preserve"> will be allocated</w:t>
      </w:r>
      <w:r w:rsidR="00CC22D8">
        <w:rPr>
          <w:rFonts w:eastAsia="Times New Roman"/>
          <w:color w:val="000000" w:themeColor="text1"/>
          <w:lang w:eastAsia="en-GB"/>
        </w:rPr>
        <w:t xml:space="preserve"> to</w:t>
      </w:r>
      <w:r w:rsidRPr="4A07F44A">
        <w:rPr>
          <w:rFonts w:eastAsia="Times New Roman"/>
          <w:color w:val="000000" w:themeColor="text1"/>
          <w:lang w:eastAsia="en-GB"/>
        </w:rPr>
        <w:t>.</w:t>
      </w:r>
      <w:r w:rsidR="004803FB" w:rsidRPr="4A07F44A">
        <w:rPr>
          <w:rFonts w:eastAsia="Times New Roman"/>
          <w:color w:val="000000" w:themeColor="text1"/>
          <w:lang w:eastAsia="en-GB"/>
        </w:rPr>
        <w:t xml:space="preserve"> If </w:t>
      </w:r>
      <w:r w:rsidR="0027157E" w:rsidRPr="4A07F44A">
        <w:rPr>
          <w:rFonts w:eastAsia="Times New Roman"/>
          <w:color w:val="000000" w:themeColor="text1"/>
          <w:lang w:eastAsia="en-GB"/>
        </w:rPr>
        <w:t>your child’s</w:t>
      </w:r>
      <w:r w:rsidR="004803FB" w:rsidRPr="4A07F44A">
        <w:rPr>
          <w:rFonts w:eastAsia="Times New Roman"/>
          <w:color w:val="000000" w:themeColor="text1"/>
          <w:lang w:eastAsia="en-GB"/>
        </w:rPr>
        <w:t xml:space="preserve"> condition </w:t>
      </w:r>
      <w:r w:rsidR="00AE757A" w:rsidRPr="4A07F44A">
        <w:rPr>
          <w:rFonts w:eastAsia="Times New Roman"/>
          <w:color w:val="000000" w:themeColor="text1"/>
          <w:lang w:eastAsia="en-GB"/>
        </w:rPr>
        <w:t xml:space="preserve">is severe or </w:t>
      </w:r>
      <w:r w:rsidR="004803FB" w:rsidRPr="4A07F44A">
        <w:rPr>
          <w:rFonts w:eastAsia="Times New Roman"/>
          <w:color w:val="000000" w:themeColor="text1"/>
          <w:lang w:eastAsia="en-GB"/>
        </w:rPr>
        <w:t xml:space="preserve">should deteriorate, then your doctors may choose to enter </w:t>
      </w:r>
      <w:r w:rsidR="0027157E" w:rsidRPr="4A07F44A">
        <w:rPr>
          <w:rFonts w:eastAsia="Times New Roman"/>
          <w:color w:val="000000" w:themeColor="text1"/>
          <w:lang w:eastAsia="en-GB"/>
        </w:rPr>
        <w:t>your child</w:t>
      </w:r>
      <w:r w:rsidR="004803FB" w:rsidRPr="4A07F44A">
        <w:rPr>
          <w:rFonts w:eastAsia="Times New Roman"/>
          <w:color w:val="000000" w:themeColor="text1"/>
          <w:lang w:eastAsia="en-GB"/>
        </w:rPr>
        <w:t xml:space="preserve"> into a second </w:t>
      </w:r>
      <w:r w:rsidR="00AE757A" w:rsidRPr="4A07F44A">
        <w:rPr>
          <w:rFonts w:eastAsia="Times New Roman"/>
          <w:color w:val="000000" w:themeColor="text1"/>
          <w:lang w:eastAsia="en-GB"/>
        </w:rPr>
        <w:t>phase</w:t>
      </w:r>
      <w:r w:rsidR="004803FB" w:rsidRPr="4A07F44A">
        <w:rPr>
          <w:rFonts w:eastAsia="Times New Roman"/>
          <w:color w:val="000000" w:themeColor="text1"/>
          <w:lang w:eastAsia="en-GB"/>
        </w:rPr>
        <w:t xml:space="preserve"> in which the computer will allocate you</w:t>
      </w:r>
      <w:r w:rsidR="001C4BD7">
        <w:rPr>
          <w:rFonts w:eastAsia="Times New Roman"/>
          <w:color w:val="000000" w:themeColor="text1"/>
          <w:lang w:eastAsia="en-GB"/>
        </w:rPr>
        <w:t>r child</w:t>
      </w:r>
      <w:r w:rsidR="004803FB" w:rsidRPr="4A07F44A">
        <w:rPr>
          <w:rFonts w:eastAsia="Times New Roman"/>
          <w:color w:val="000000" w:themeColor="text1"/>
          <w:lang w:eastAsia="en-GB"/>
        </w:rPr>
        <w:t xml:space="preserve"> at random again to one of the further possible treatment options (in addition to your previous study treatment and always including usual standard of care for your hospital).</w:t>
      </w:r>
    </w:p>
    <w:p w14:paraId="27E8ED53" w14:textId="4EC8EFD6" w:rsidR="00181EAC" w:rsidRPr="00402063" w:rsidRDefault="00181EAC"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Additional information about </w:t>
      </w:r>
      <w:r w:rsidR="0027157E">
        <w:rPr>
          <w:rFonts w:eastAsia="Times New Roman" w:cstheme="minorHAnsi"/>
          <w:bCs/>
          <w:color w:val="000000" w:themeColor="text1"/>
          <w:lang w:eastAsia="en-GB"/>
        </w:rPr>
        <w:t>your child’s</w:t>
      </w:r>
      <w:r w:rsidRPr="00402063">
        <w:rPr>
          <w:rFonts w:eastAsia="Times New Roman" w:cstheme="minorHAnsi"/>
          <w:bCs/>
          <w:color w:val="000000" w:themeColor="text1"/>
          <w:lang w:eastAsia="en-GB"/>
        </w:rPr>
        <w:t xml:space="preserve"> health will be recorded and entered into the study computer but no additional visits will be required after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leave</w:t>
      </w:r>
      <w:r w:rsidR="0027157E">
        <w:rPr>
          <w:rFonts w:eastAsia="Times New Roman" w:cstheme="minorHAnsi"/>
          <w:bCs/>
          <w:color w:val="000000" w:themeColor="text1"/>
          <w:lang w:eastAsia="en-GB"/>
        </w:rPr>
        <w:t>s</w:t>
      </w:r>
      <w:r w:rsidRPr="00402063">
        <w:rPr>
          <w:rFonts w:eastAsia="Times New Roman" w:cstheme="minorHAnsi"/>
          <w:bCs/>
          <w:color w:val="000000" w:themeColor="text1"/>
          <w:lang w:eastAsia="en-GB"/>
        </w:rPr>
        <w:t xml:space="preserve"> the hospital. In some instances, information</w:t>
      </w:r>
      <w:r w:rsidR="001E71FE">
        <w:rPr>
          <w:rFonts w:eastAsia="Times New Roman" w:cstheme="minorHAnsi"/>
          <w:bCs/>
          <w:color w:val="000000" w:themeColor="text1"/>
          <w:lang w:eastAsia="en-GB"/>
        </w:rPr>
        <w:t xml:space="preserve"> about your </w:t>
      </w:r>
      <w:r w:rsidR="00CC22D8">
        <w:rPr>
          <w:rFonts w:eastAsia="Times New Roman" w:cstheme="minorHAnsi"/>
          <w:bCs/>
          <w:color w:val="000000" w:themeColor="text1"/>
          <w:lang w:eastAsia="en-GB"/>
        </w:rPr>
        <w:t xml:space="preserve">child’s </w:t>
      </w:r>
      <w:r w:rsidR="001E71FE">
        <w:rPr>
          <w:rFonts w:eastAsia="Times New Roman" w:cstheme="minorHAnsi"/>
          <w:bCs/>
          <w:color w:val="000000" w:themeColor="text1"/>
          <w:lang w:eastAsia="en-GB"/>
        </w:rPr>
        <w:t>health (both prior to, during</w:t>
      </w:r>
      <w:r w:rsidR="00475B52">
        <w:rPr>
          <w:rFonts w:eastAsia="Times New Roman" w:cstheme="minorHAnsi"/>
          <w:bCs/>
          <w:color w:val="000000" w:themeColor="text1"/>
          <w:lang w:eastAsia="en-GB"/>
        </w:rPr>
        <w:t>,</w:t>
      </w:r>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w:t>
      </w:r>
      <w:r w:rsidR="0027157E">
        <w:rPr>
          <w:rFonts w:eastAsia="Times New Roman" w:cstheme="minorHAnsi"/>
          <w:bCs/>
          <w:color w:val="000000" w:themeColor="text1"/>
          <w:lang w:eastAsia="en-GB"/>
        </w:rPr>
        <w:t>your child</w:t>
      </w:r>
      <w:r w:rsidR="00516CFF" w:rsidRPr="00402063">
        <w:rPr>
          <w:rFonts w:eastAsia="Times New Roman" w:cstheme="minorHAnsi"/>
          <w:bCs/>
          <w:color w:val="000000" w:themeColor="text1"/>
          <w:lang w:eastAsia="en-GB"/>
        </w:rPr>
        <w:t xml:space="preserve"> </w:t>
      </w:r>
      <w:r w:rsidR="008E7CC0" w:rsidRPr="00402063">
        <w:rPr>
          <w:rFonts w:eastAsia="Times New Roman" w:cstheme="minorHAnsi"/>
          <w:bCs/>
          <w:color w:val="000000" w:themeColor="text1"/>
          <w:lang w:eastAsia="en-GB"/>
        </w:rPr>
        <w:t>ha</w:t>
      </w:r>
      <w:r w:rsidR="008E7CC0">
        <w:rPr>
          <w:rFonts w:eastAsia="Times New Roman" w:cstheme="minorHAnsi"/>
          <w:bCs/>
          <w:color w:val="000000" w:themeColor="text1"/>
          <w:lang w:eastAsia="en-GB"/>
        </w:rPr>
        <w:t>s</w:t>
      </w:r>
      <w:r w:rsidR="008E7CC0" w:rsidRPr="00402063">
        <w:rPr>
          <w:rFonts w:eastAsia="Times New Roman" w:cstheme="minorHAnsi"/>
          <w:bCs/>
          <w:color w:val="000000" w:themeColor="text1"/>
          <w:lang w:eastAsia="en-GB"/>
        </w:rPr>
        <w:t xml:space="preserve"> </w:t>
      </w:r>
      <w:r w:rsidR="00516CFF" w:rsidRPr="00402063">
        <w:rPr>
          <w:rFonts w:eastAsia="Times New Roman" w:cstheme="minorHAnsi"/>
          <w:bCs/>
          <w:color w:val="000000" w:themeColor="text1"/>
          <w:lang w:eastAsia="en-GB"/>
        </w:rPr>
        <w:t>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w:t>
      </w:r>
      <w:r w:rsidR="0027157E">
        <w:rPr>
          <w:rFonts w:eastAsia="Times New Roman" w:cstheme="minorHAnsi"/>
          <w:bCs/>
          <w:color w:val="000000" w:themeColor="text1"/>
          <w:lang w:eastAsia="en-GB"/>
        </w:rPr>
        <w:t>your child’s</w:t>
      </w:r>
      <w:r w:rsidR="008E7CC0">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health</w:t>
      </w:r>
      <w:r w:rsidR="007B165F" w:rsidRPr="00402063">
        <w:rPr>
          <w:rFonts w:eastAsia="Times New Roman" w:cstheme="minorHAnsi"/>
          <w:bCs/>
          <w:color w:val="000000" w:themeColor="text1"/>
          <w:lang w:eastAsia="en-GB"/>
        </w:rPr>
        <w:t xml:space="preserve"> for up to 10 years after the end of </w:t>
      </w:r>
      <w:r w:rsidR="0027157E">
        <w:rPr>
          <w:rFonts w:eastAsia="Times New Roman" w:cstheme="minorHAnsi"/>
          <w:bCs/>
          <w:color w:val="000000" w:themeColor="text1"/>
          <w:lang w:eastAsia="en-GB"/>
        </w:rPr>
        <w:t>your child’s</w:t>
      </w:r>
      <w:r w:rsidR="007B165F" w:rsidRPr="00402063">
        <w:rPr>
          <w:rFonts w:eastAsia="Times New Roman" w:cstheme="minorHAnsi"/>
          <w:bCs/>
          <w:color w:val="000000" w:themeColor="text1"/>
          <w:lang w:eastAsia="en-GB"/>
        </w:rPr>
        <w:t xml:space="preserve"> participation</w:t>
      </w:r>
      <w:r w:rsidRPr="00402063">
        <w:rPr>
          <w:rFonts w:eastAsia="Times New Roman" w:cstheme="minorHAnsi"/>
          <w:bCs/>
          <w:color w:val="000000" w:themeColor="text1"/>
          <w:lang w:eastAsia="en-GB"/>
        </w:rPr>
        <w:t>.</w:t>
      </w:r>
    </w:p>
    <w:p w14:paraId="2DE541CD" w14:textId="77777777" w:rsidR="00181EAC" w:rsidRPr="00402063" w:rsidRDefault="00181EAC"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7039A719" w:rsidR="00271BE5" w:rsidRPr="00402063" w:rsidRDefault="00271BE5"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being tested will have additional benefits. </w:t>
      </w:r>
      <w:r w:rsidR="0027157E">
        <w:rPr>
          <w:rFonts w:eastAsia="Times New Roman" w:cstheme="minorHAnsi"/>
          <w:bCs/>
          <w:color w:val="000000" w:themeColor="text1"/>
          <w:lang w:eastAsia="en-GB"/>
        </w:rPr>
        <w:t xml:space="preserve">The </w:t>
      </w:r>
      <w:r w:rsidRPr="00402063">
        <w:rPr>
          <w:rFonts w:eastAsia="Times New Roman" w:cstheme="minorHAnsi"/>
          <w:bCs/>
          <w:color w:val="000000" w:themeColor="text1"/>
          <w:lang w:eastAsia="en-GB"/>
        </w:rPr>
        <w:t xml:space="preserve">study treatment may or may not help </w:t>
      </w:r>
      <w:r w:rsidR="0027157E">
        <w:rPr>
          <w:rFonts w:eastAsia="Times New Roman" w:cstheme="minorHAnsi"/>
          <w:bCs/>
          <w:color w:val="000000" w:themeColor="text1"/>
          <w:lang w:eastAsia="en-GB"/>
        </w:rPr>
        <w:t>your child</w:t>
      </w:r>
      <w:r w:rsidRPr="00402063">
        <w:rPr>
          <w:rFonts w:eastAsia="Times New Roman" w:cstheme="minorHAnsi"/>
          <w:bCs/>
          <w:color w:val="000000" w:themeColor="text1"/>
          <w:lang w:eastAsia="en-GB"/>
        </w:rPr>
        <w:t xml:space="preserve"> personally, but this study should help future patients.</w:t>
      </w:r>
    </w:p>
    <w:p w14:paraId="36AD8EBE" w14:textId="77777777" w:rsidR="00FB07C4" w:rsidRPr="00402063" w:rsidRDefault="00271BE5"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4BEF387B" w14:textId="714C8F78" w:rsidR="00683383" w:rsidRDefault="00271BE5" w:rsidP="00F93AC1">
      <w:pPr>
        <w:spacing w:after="20" w:line="240" w:lineRule="auto"/>
        <w:rPr>
          <w:rFonts w:ascii="Calibri" w:hAnsi="Calibri" w:cs="Calibri"/>
        </w:rPr>
      </w:pPr>
      <w:r w:rsidRPr="4A07F44A">
        <w:rPr>
          <w:rFonts w:eastAsia="Times New Roman"/>
          <w:color w:val="000000" w:themeColor="text1"/>
          <w:lang w:eastAsia="en-GB"/>
        </w:rPr>
        <w:t xml:space="preserve">Apart from the known side effects of these </w:t>
      </w:r>
      <w:r w:rsidRPr="4A07F44A">
        <w:rPr>
          <w:rFonts w:eastAsia="Times New Roman"/>
          <w:lang w:eastAsia="en-GB"/>
        </w:rPr>
        <w:t>treatments</w:t>
      </w:r>
      <w:r w:rsidR="005C1526" w:rsidRPr="4A07F44A">
        <w:rPr>
          <w:rFonts w:eastAsia="Times New Roman"/>
          <w:lang w:eastAsia="en-GB"/>
        </w:rPr>
        <w:t xml:space="preserve"> </w:t>
      </w:r>
      <w:r w:rsidR="005C1526" w:rsidRPr="4A07F44A">
        <w:rPr>
          <w:rFonts w:ascii="Calibri" w:hAnsi="Calibri" w:cs="Calibri"/>
        </w:rPr>
        <w:t>(which may include tummy upset, ‘flu-like symptoms, and blood test abnormalities)</w:t>
      </w:r>
      <w:r w:rsidRPr="4A07F44A">
        <w:rPr>
          <w:rFonts w:eastAsia="Times New Roman"/>
          <w:lang w:eastAsia="en-GB"/>
        </w:rPr>
        <w:t>, there is the unlikely possibil</w:t>
      </w:r>
      <w:r w:rsidRPr="4A07F44A">
        <w:rPr>
          <w:rFonts w:eastAsia="Times New Roman"/>
          <w:color w:val="000000" w:themeColor="text1"/>
          <w:lang w:eastAsia="en-GB"/>
        </w:rPr>
        <w:t xml:space="preserve">ity of a severe </w:t>
      </w:r>
      <w:r w:rsidRPr="4A07F44A">
        <w:rPr>
          <w:rFonts w:eastAsia="Times New Roman"/>
          <w:lang w:eastAsia="en-GB"/>
        </w:rPr>
        <w:t xml:space="preserve">reaction to a study drug. </w:t>
      </w:r>
      <w:r w:rsidR="0055642C">
        <w:rPr>
          <w:rFonts w:ascii="Calibri" w:eastAsia="Calibri" w:hAnsi="Calibri" w:cs="Times New Roman"/>
          <w:iCs/>
        </w:rPr>
        <w:t>The potential side effects of plasma transfusions</w:t>
      </w:r>
      <w:r w:rsidR="0055642C" w:rsidRPr="005D5BA7">
        <w:rPr>
          <w:rFonts w:ascii="Calibri" w:eastAsia="Calibri" w:hAnsi="Calibri" w:cs="Times New Roman"/>
          <w:iCs/>
        </w:rPr>
        <w:t xml:space="preserve"> include allergic reactions (rash, fever, chills) and increased difficulty breathing</w:t>
      </w:r>
      <w:r w:rsidR="0055642C">
        <w:rPr>
          <w:rFonts w:ascii="Calibri" w:eastAsia="Calibri" w:hAnsi="Calibri" w:cs="Times New Roman"/>
          <w:iCs/>
        </w:rPr>
        <w:t xml:space="preserve"> and are easily treated</w:t>
      </w:r>
      <w:r w:rsidR="0055642C" w:rsidRPr="005D5BA7">
        <w:rPr>
          <w:rFonts w:ascii="Calibri" w:eastAsia="Calibri" w:hAnsi="Calibri" w:cs="Times New Roman"/>
          <w:iCs/>
        </w:rPr>
        <w:t>. The plasma will undergo all the usual testing for the presence of other infections, but a very small risk of infection transmission does remain.</w:t>
      </w:r>
      <w:r w:rsidR="0055642C">
        <w:rPr>
          <w:rFonts w:ascii="Calibri" w:eastAsia="Calibri" w:hAnsi="Calibri" w:cs="Times New Roman"/>
          <w:iCs/>
        </w:rPr>
        <w:t xml:space="preserve"> </w:t>
      </w:r>
      <w:r w:rsidR="005925A6" w:rsidRPr="4A07F44A">
        <w:rPr>
          <w:rFonts w:eastAsia="Times New Roman"/>
          <w:lang w:eastAsia="en-GB"/>
        </w:rPr>
        <w:t>All treatments offered to children of different ages have been used in children of the same ages to treat other medical conditions</w:t>
      </w:r>
      <w:r w:rsidR="00D7628D" w:rsidRPr="4A07F44A">
        <w:rPr>
          <w:rFonts w:eastAsia="Times New Roman"/>
          <w:lang w:eastAsia="en-GB"/>
        </w:rPr>
        <w:t xml:space="preserve">. </w:t>
      </w:r>
      <w:r w:rsidR="0040136F" w:rsidRPr="4A07F44A">
        <w:rPr>
          <w:rFonts w:eastAsia="Times New Roman"/>
          <w:lang w:eastAsia="en-GB"/>
        </w:rPr>
        <w:t>Although Tocilizumab has been very rarely associated with liver damage in prolonged use this is not expected to be a problem with the short-term administration in this study</w:t>
      </w:r>
      <w:r w:rsidR="4A0A53BF" w:rsidRPr="4A07F44A">
        <w:rPr>
          <w:rFonts w:eastAsia="Times New Roman"/>
          <w:lang w:eastAsia="en-GB"/>
        </w:rPr>
        <w:t>.</w:t>
      </w:r>
      <w:r w:rsidR="0040136F" w:rsidRPr="4A07F44A">
        <w:rPr>
          <w:rFonts w:ascii="Calibri" w:hAnsi="Calibri" w:cs="Calibri"/>
        </w:rPr>
        <w:t xml:space="preserve"> </w:t>
      </w:r>
      <w:r w:rsidRPr="4A07F44A">
        <w:rPr>
          <w:rFonts w:eastAsia="Times New Roman"/>
          <w:color w:val="000000" w:themeColor="text1"/>
          <w:lang w:eastAsia="en-GB"/>
        </w:rPr>
        <w:t xml:space="preserve">Once </w:t>
      </w:r>
      <w:r w:rsidR="00D7628D" w:rsidRPr="4A07F44A">
        <w:rPr>
          <w:rFonts w:eastAsia="Times New Roman"/>
          <w:color w:val="000000" w:themeColor="text1"/>
          <w:lang w:eastAsia="en-GB"/>
        </w:rPr>
        <w:t>you</w:t>
      </w:r>
      <w:r w:rsidR="008E7CC0" w:rsidRPr="4A07F44A">
        <w:rPr>
          <w:rFonts w:eastAsia="Times New Roman"/>
          <w:color w:val="000000" w:themeColor="text1"/>
          <w:lang w:eastAsia="en-GB"/>
        </w:rPr>
        <w:t>r</w:t>
      </w:r>
      <w:r w:rsidR="00D7628D" w:rsidRPr="4A07F44A">
        <w:rPr>
          <w:rFonts w:eastAsia="Times New Roman"/>
          <w:color w:val="000000" w:themeColor="text1"/>
          <w:lang w:eastAsia="en-GB"/>
        </w:rPr>
        <w:t xml:space="preserve"> child</w:t>
      </w:r>
      <w:r w:rsidRPr="4A07F44A">
        <w:rPr>
          <w:rFonts w:eastAsia="Times New Roman"/>
          <w:color w:val="000000" w:themeColor="text1"/>
          <w:lang w:eastAsia="en-GB"/>
        </w:rPr>
        <w:t xml:space="preserve"> </w:t>
      </w:r>
      <w:r w:rsidR="00D7628D" w:rsidRPr="4A07F44A">
        <w:rPr>
          <w:rFonts w:eastAsia="Times New Roman"/>
          <w:color w:val="000000" w:themeColor="text1"/>
          <w:lang w:eastAsia="en-GB"/>
        </w:rPr>
        <w:t>has</w:t>
      </w:r>
      <w:r w:rsidRPr="4A07F44A">
        <w:rPr>
          <w:rFonts w:eastAsia="Times New Roman"/>
          <w:color w:val="000000" w:themeColor="text1"/>
          <w:lang w:eastAsia="en-GB"/>
        </w:rPr>
        <w:t xml:space="preserve"> been included in the study, you and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 xml:space="preserve">doctors will know which treatment the computer has allocated for </w:t>
      </w:r>
      <w:r w:rsidR="00AD43F9" w:rsidRPr="4A07F44A">
        <w:rPr>
          <w:rFonts w:eastAsia="Times New Roman"/>
          <w:color w:val="000000" w:themeColor="text1"/>
          <w:lang w:eastAsia="en-GB"/>
        </w:rPr>
        <w:t>your child</w:t>
      </w:r>
      <w:r w:rsidRPr="4A07F44A">
        <w:rPr>
          <w:rFonts w:eastAsia="Times New Roman"/>
          <w:color w:val="000000" w:themeColor="text1"/>
          <w:lang w:eastAsia="en-GB"/>
        </w:rPr>
        <w:t xml:space="preserve">. </w:t>
      </w:r>
      <w:r w:rsidR="00AD43F9" w:rsidRPr="4A07F44A">
        <w:rPr>
          <w:rFonts w:eastAsia="Times New Roman"/>
          <w:color w:val="000000" w:themeColor="text1"/>
          <w:lang w:eastAsia="en-GB"/>
        </w:rPr>
        <w:t xml:space="preserve">The </w:t>
      </w:r>
      <w:r w:rsidRPr="4A07F44A">
        <w:rPr>
          <w:rFonts w:eastAsia="Times New Roman"/>
          <w:color w:val="000000" w:themeColor="text1"/>
          <w:lang w:eastAsia="en-GB"/>
        </w:rPr>
        <w:t>doctors will be aware of whether there are any particular side effects that they should look out for.</w:t>
      </w:r>
      <w:r w:rsidR="00B959AB" w:rsidRPr="00B959AB">
        <w:rPr>
          <w:rFonts w:ascii="Calibri" w:hAnsi="Calibri" w:cs="Calibri"/>
        </w:rPr>
        <w:t xml:space="preserve"> </w:t>
      </w:r>
    </w:p>
    <w:p w14:paraId="26694E56" w14:textId="2BDEC0CB" w:rsidR="00683383" w:rsidRPr="00683383" w:rsidRDefault="00683383" w:rsidP="00F93AC1">
      <w:pPr>
        <w:spacing w:after="20" w:line="240" w:lineRule="auto"/>
        <w:rPr>
          <w:rFonts w:ascii="Calibri" w:hAnsi="Calibri" w:cs="Calibri"/>
          <w:b/>
          <w:bCs/>
        </w:rPr>
      </w:pPr>
      <w:r w:rsidRPr="00683383">
        <w:rPr>
          <w:rFonts w:ascii="Calibri" w:hAnsi="Calibri" w:cs="Calibri"/>
          <w:b/>
          <w:bCs/>
        </w:rPr>
        <w:t xml:space="preserve">8) </w:t>
      </w:r>
      <w:r w:rsidR="000F5B6E">
        <w:rPr>
          <w:rFonts w:ascii="Calibri" w:hAnsi="Calibri" w:cs="Calibri"/>
          <w:b/>
          <w:bCs/>
        </w:rPr>
        <w:t>Young people who may be pregnant</w:t>
      </w:r>
      <w:r w:rsidRPr="00683383">
        <w:rPr>
          <w:rFonts w:ascii="Calibri" w:hAnsi="Calibri" w:cs="Calibri"/>
          <w:b/>
          <w:bCs/>
        </w:rPr>
        <w:t xml:space="preserve"> </w:t>
      </w:r>
    </w:p>
    <w:p w14:paraId="37F810FE" w14:textId="4A40BA3F" w:rsidR="00683383" w:rsidRDefault="00732DB9" w:rsidP="00F93AC1">
      <w:pPr>
        <w:spacing w:after="20" w:line="240" w:lineRule="auto"/>
        <w:rPr>
          <w:rFonts w:eastAsia="Times New Roman" w:cstheme="minorHAnsi"/>
          <w:b/>
          <w:bCs/>
          <w:color w:val="000000" w:themeColor="text1"/>
          <w:lang w:eastAsia="en-GB"/>
        </w:rPr>
      </w:pPr>
      <w:r w:rsidRPr="4A07F44A">
        <w:rPr>
          <w:rFonts w:ascii="Calibri" w:hAnsi="Calibri" w:cs="Calibri"/>
        </w:rPr>
        <w:t>Women who are pregnant may be included, however</w:t>
      </w:r>
      <w:r w:rsidRPr="4A07F44A">
        <w:rPr>
          <w:rFonts w:eastAsia="Times New Roman"/>
          <w:lang w:eastAsia="en-GB"/>
        </w:rPr>
        <w:t>, the effect of some of the treatments on unborn babies is uncertain - although all the treatments have previously been used in pregnancy for other medical conditions without safety concerns being raised. If females do receive treatment and are not already pregnant, as a precaution, we advise they should</w:t>
      </w:r>
      <w:r w:rsidRPr="4A07F44A">
        <w:rPr>
          <w:rFonts w:eastAsia="Times New Roman"/>
          <w:color w:val="000000" w:themeColor="text1"/>
          <w:lang w:eastAsia="en-GB"/>
        </w:rPr>
        <w:t xml:space="preserve"> not get pregnant within 3 months of the completion of the trial treatment(s). Please ask your hospital doctor if you would like more information.</w:t>
      </w:r>
    </w:p>
    <w:p w14:paraId="19D9A19A" w14:textId="5CE428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9</w:t>
      </w:r>
      <w:r w:rsidR="004E031F" w:rsidRPr="00402063">
        <w:rPr>
          <w:rFonts w:eastAsia="Times New Roman" w:cstheme="minorHAnsi"/>
          <w:b/>
          <w:bCs/>
          <w:color w:val="000000" w:themeColor="text1"/>
          <w:lang w:eastAsia="en-GB"/>
        </w:rPr>
        <w:t xml:space="preserve">) Can I stop the study treatment or my </w:t>
      </w:r>
      <w:r w:rsidR="00640957">
        <w:rPr>
          <w:rFonts w:eastAsia="Times New Roman" w:cstheme="minorHAnsi"/>
          <w:b/>
          <w:bCs/>
          <w:color w:val="000000" w:themeColor="text1"/>
          <w:lang w:eastAsia="en-GB"/>
        </w:rPr>
        <w:t xml:space="preserve">child’s </w:t>
      </w:r>
      <w:r w:rsidR="004E031F" w:rsidRPr="00402063">
        <w:rPr>
          <w:rFonts w:eastAsia="Times New Roman" w:cstheme="minorHAnsi"/>
          <w:b/>
          <w:bCs/>
          <w:color w:val="000000" w:themeColor="text1"/>
          <w:lang w:eastAsia="en-GB"/>
        </w:rPr>
        <w:t>participation early?</w:t>
      </w:r>
    </w:p>
    <w:p w14:paraId="4D195A99" w14:textId="3E1B3AA8" w:rsidR="004E031F" w:rsidRPr="00402063" w:rsidRDefault="004E031F"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has been completed, then you are free to do so. If you decide that you do not wish any more information to be collected about </w:t>
      </w:r>
      <w:r w:rsidR="00AD43F9">
        <w:rPr>
          <w:rFonts w:eastAsia="Times New Roman" w:cstheme="minorHAnsi"/>
          <w:color w:val="000000" w:themeColor="text1"/>
          <w:lang w:eastAsia="en-GB"/>
        </w:rPr>
        <w:t>your child</w:t>
      </w:r>
      <w:r w:rsidRPr="00402063">
        <w:rPr>
          <w:rFonts w:eastAsia="Times New Roman" w:cstheme="minorHAnsi"/>
          <w:color w:val="000000" w:themeColor="text1"/>
          <w:lang w:eastAsia="en-GB"/>
        </w:rPr>
        <w:t xml:space="preserve">, you are free to say </w:t>
      </w:r>
      <w:r w:rsidRPr="00402063">
        <w:rPr>
          <w:rFonts w:eastAsia="Times New Roman" w:cstheme="minorHAnsi"/>
          <w:color w:val="000000" w:themeColor="text1"/>
          <w:lang w:eastAsia="en-GB"/>
        </w:rPr>
        <w:lastRenderedPageBreak/>
        <w:t xml:space="preserve">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information that has been collected up to that point will continue to be analysed by the research team).</w:t>
      </w:r>
    </w:p>
    <w:p w14:paraId="60B58EA0" w14:textId="174E53A4" w:rsidR="004E031F" w:rsidRPr="00402063" w:rsidRDefault="00683383" w:rsidP="00F93AC1">
      <w:pPr>
        <w:spacing w:after="20" w:line="240" w:lineRule="auto"/>
        <w:rPr>
          <w:rFonts w:eastAsia="Times New Roman" w:cstheme="minorHAnsi"/>
          <w:b/>
          <w:bCs/>
          <w:color w:val="000000" w:themeColor="text1"/>
          <w:lang w:eastAsia="en-GB"/>
        </w:rPr>
      </w:pPr>
      <w:r>
        <w:rPr>
          <w:rFonts w:eastAsia="Times New Roman" w:cstheme="minorHAnsi"/>
          <w:b/>
          <w:bCs/>
          <w:color w:val="000000" w:themeColor="text1"/>
          <w:lang w:eastAsia="en-GB"/>
        </w:rPr>
        <w:t>10</w:t>
      </w:r>
      <w:r w:rsidR="00FB07C4" w:rsidRPr="00402063">
        <w:rPr>
          <w:rFonts w:eastAsia="Times New Roman" w:cstheme="minorHAnsi"/>
          <w:b/>
          <w:bCs/>
          <w:color w:val="000000" w:themeColor="text1"/>
          <w:lang w:eastAsia="en-GB"/>
        </w:rPr>
        <w:t xml:space="preserve">) If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who can </w:t>
      </w:r>
      <w:r w:rsidR="004E031F"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470CB9C2" w14:textId="19CA534B" w:rsidR="008152E5" w:rsidRDefault="00FB07C4" w:rsidP="00F93AC1">
      <w:pPr>
        <w:spacing w:after="20" w:line="240" w:lineRule="auto"/>
        <w:rPr>
          <w:color w:val="000000" w:themeColor="text1"/>
        </w:rPr>
      </w:pPr>
      <w:r w:rsidRPr="4A07F44A">
        <w:rPr>
          <w:rFonts w:eastAsia="Times New Roman"/>
          <w:color w:val="000000" w:themeColor="text1"/>
          <w:lang w:eastAsia="en-GB"/>
        </w:rPr>
        <w:t>If you have any questions</w:t>
      </w:r>
      <w:r w:rsidR="63987AF2" w:rsidRPr="4A07F44A">
        <w:rPr>
          <w:rFonts w:eastAsia="Times New Roman"/>
          <w:color w:val="000000" w:themeColor="text1"/>
          <w:lang w:eastAsia="en-GB"/>
        </w:rPr>
        <w:t>,</w:t>
      </w:r>
      <w:r w:rsidRPr="4A07F44A">
        <w:rPr>
          <w:rFonts w:eastAsia="Times New Roman"/>
          <w:color w:val="000000" w:themeColor="text1"/>
          <w:lang w:eastAsia="en-GB"/>
        </w:rPr>
        <w:t xml:space="preserve"> </w:t>
      </w:r>
      <w:r w:rsidR="00436CB0" w:rsidRPr="4A07F44A">
        <w:rPr>
          <w:rFonts w:eastAsia="Times New Roman"/>
          <w:color w:val="000000" w:themeColor="text1"/>
          <w:lang w:eastAsia="en-GB"/>
        </w:rPr>
        <w:t xml:space="preserve">please </w:t>
      </w:r>
      <w:r w:rsidR="00A77396" w:rsidRPr="4A07F44A">
        <w:rPr>
          <w:color w:val="000000" w:themeColor="text1"/>
        </w:rPr>
        <w:t>speak to your hospital medical team.</w:t>
      </w:r>
      <w:r w:rsidR="004F0EC6" w:rsidRPr="4A07F44A">
        <w:rPr>
          <w:color w:val="000000" w:themeColor="text1"/>
        </w:rPr>
        <w:t xml:space="preserve"> Further information about the study will also be available on the study website (</w:t>
      </w:r>
      <w:hyperlink r:id="rId12">
        <w:r w:rsidR="00475B52" w:rsidRPr="4A07F44A">
          <w:rPr>
            <w:rStyle w:val="Hyperlink"/>
          </w:rPr>
          <w:t>www.recoverytrial.net</w:t>
        </w:r>
      </w:hyperlink>
      <w:r w:rsidR="004F0EC6" w:rsidRPr="4A07F44A">
        <w:rPr>
          <w:color w:val="000000" w:themeColor="text1"/>
        </w:rPr>
        <w:t>).</w:t>
      </w:r>
    </w:p>
    <w:p w14:paraId="302D714F" w14:textId="32EB7519" w:rsidR="00155AEA" w:rsidRPr="008152E5" w:rsidRDefault="00683383" w:rsidP="00F93AC1">
      <w:pPr>
        <w:spacing w:after="20" w:line="240" w:lineRule="auto"/>
        <w:contextualSpacing/>
        <w:rPr>
          <w:rFonts w:eastAsia="Times New Roman"/>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1</w:t>
      </w:r>
      <w:r w:rsidR="00FB07C4"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00FB07C4"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00FB07C4" w:rsidRPr="00402063">
        <w:rPr>
          <w:rFonts w:eastAsia="Times New Roman" w:cstheme="minorHAnsi"/>
          <w:b/>
          <w:bCs/>
          <w:color w:val="000000" w:themeColor="text1"/>
          <w:lang w:eastAsia="en-GB"/>
        </w:rPr>
        <w:t>private?</w:t>
      </w:r>
    </w:p>
    <w:p w14:paraId="49F5A418" w14:textId="216D197E" w:rsidR="004E031F" w:rsidRPr="00402063" w:rsidRDefault="00FB07C4" w:rsidP="00F93AC1">
      <w:pPr>
        <w:spacing w:after="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w:t>
      </w:r>
      <w:r w:rsidR="003D231E">
        <w:rPr>
          <w:rFonts w:eastAsia="Times New Roman" w:cstheme="minorHAnsi"/>
          <w:color w:val="000000" w:themeColor="text1"/>
          <w:lang w:eastAsia="en-GB"/>
        </w:rPr>
        <w:t xml:space="preserve">your child’s health </w:t>
      </w:r>
      <w:r w:rsidRPr="00402063">
        <w:rPr>
          <w:rFonts w:eastAsia="Times New Roman" w:cstheme="minorHAnsi"/>
          <w:color w:val="000000" w:themeColor="text1"/>
          <w:lang w:eastAsia="en-GB"/>
        </w:rPr>
        <w:t xml:space="preserve">will be kept private. The only people allowed to look at the information will be the doctors who are running the study, the staff at the </w:t>
      </w:r>
      <w:r w:rsidR="00033D88" w:rsidRPr="00402063">
        <w:rPr>
          <w:rFonts w:eastAsia="Times New Roman" w:cstheme="minorHAnsi"/>
          <w:color w:val="000000" w:themeColor="text1"/>
          <w:lang w:eastAsia="en-GB"/>
        </w:rPr>
        <w:t>study coordinating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r w:rsidR="00225A66">
        <w:rPr>
          <w:rFonts w:eastAsia="Times New Roman" w:cstheme="minorHAnsi"/>
          <w:color w:val="000000" w:themeColor="text1"/>
          <w:lang w:eastAsia="en-GB"/>
        </w:rPr>
        <w:t xml:space="preserve"> (www.recoverytrial.net)</w:t>
      </w:r>
      <w:r w:rsidR="00AC5D2A" w:rsidRPr="00402063">
        <w:rPr>
          <w:rFonts w:eastAsia="Times New Roman" w:cstheme="minorHAnsi"/>
          <w:color w:val="000000" w:themeColor="text1"/>
          <w:lang w:eastAsia="en-GB"/>
        </w:rPr>
        <w:t>.</w:t>
      </w:r>
    </w:p>
    <w:p w14:paraId="6FA4F94B" w14:textId="0DF8149B" w:rsidR="004E031F" w:rsidRPr="00402063" w:rsidRDefault="00683383" w:rsidP="00F93AC1">
      <w:pPr>
        <w:spacing w:after="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2</w:t>
      </w:r>
      <w:r w:rsidR="00FB07C4" w:rsidRPr="00402063">
        <w:rPr>
          <w:rFonts w:eastAsia="Times New Roman" w:cstheme="minorHAnsi"/>
          <w:b/>
          <w:bCs/>
          <w:color w:val="000000" w:themeColor="text1"/>
          <w:lang w:eastAsia="en-GB"/>
        </w:rPr>
        <w:t xml:space="preserve">) </w:t>
      </w:r>
      <w:r w:rsidR="004E031F" w:rsidRPr="00402063">
        <w:rPr>
          <w:rFonts w:eastAsia="Times New Roman" w:cstheme="minorHAnsi"/>
          <w:b/>
          <w:bCs/>
          <w:color w:val="000000" w:themeColor="text1"/>
          <w:lang w:eastAsia="en-GB"/>
        </w:rPr>
        <w:t>Do</w:t>
      </w:r>
      <w:r w:rsidR="0022702A">
        <w:rPr>
          <w:rFonts w:eastAsia="Times New Roman" w:cstheme="minorHAnsi"/>
          <w:b/>
          <w:bCs/>
          <w:color w:val="000000" w:themeColor="text1"/>
          <w:lang w:eastAsia="en-GB"/>
        </w:rPr>
        <w:t>es my child</w:t>
      </w:r>
      <w:r w:rsidR="004E031F" w:rsidRPr="00402063">
        <w:rPr>
          <w:rFonts w:eastAsia="Times New Roman" w:cstheme="minorHAnsi"/>
          <w:b/>
          <w:bCs/>
          <w:color w:val="000000" w:themeColor="text1"/>
          <w:lang w:eastAsia="en-GB"/>
        </w:rPr>
        <w:t xml:space="preserve"> have to take part</w:t>
      </w:r>
      <w:r w:rsidR="00640957">
        <w:rPr>
          <w:rFonts w:eastAsia="Times New Roman" w:cstheme="minorHAnsi"/>
          <w:b/>
          <w:bCs/>
          <w:color w:val="000000" w:themeColor="text1"/>
          <w:lang w:eastAsia="en-GB"/>
        </w:rPr>
        <w:t xml:space="preserve"> and a</w:t>
      </w:r>
      <w:r w:rsidR="00640957" w:rsidRPr="00402063">
        <w:rPr>
          <w:rFonts w:eastAsia="Times New Roman" w:cstheme="minorHAnsi"/>
          <w:b/>
          <w:bCs/>
          <w:color w:val="000000" w:themeColor="text1"/>
          <w:lang w:eastAsia="en-GB"/>
        </w:rPr>
        <w:t>re there any financial costs or payments</w:t>
      </w:r>
      <w:r w:rsidR="004E031F" w:rsidRPr="00402063">
        <w:rPr>
          <w:rFonts w:eastAsia="Times New Roman" w:cstheme="minorHAnsi"/>
          <w:b/>
          <w:bCs/>
          <w:color w:val="000000" w:themeColor="text1"/>
          <w:lang w:eastAsia="en-GB"/>
        </w:rPr>
        <w:t>?</w:t>
      </w:r>
    </w:p>
    <w:p w14:paraId="45A28060" w14:textId="14878546" w:rsidR="004E031F" w:rsidRPr="00402063" w:rsidRDefault="004E031F" w:rsidP="00F93AC1">
      <w:pPr>
        <w:spacing w:after="2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w:t>
      </w:r>
      <w:r w:rsidR="00A05FC5">
        <w:rPr>
          <w:rFonts w:eastAsia="Times New Roman" w:cstheme="minorHAnsi"/>
          <w:bCs/>
          <w:color w:val="000000" w:themeColor="text1"/>
          <w:lang w:eastAsia="en-GB"/>
        </w:rPr>
        <w:t>The</w:t>
      </w:r>
      <w:r w:rsidR="00A05FC5" w:rsidRPr="00402063">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decision whether to take part will not affect </w:t>
      </w:r>
      <w:r w:rsidR="00A05FC5">
        <w:rPr>
          <w:rFonts w:eastAsia="Times New Roman" w:cstheme="minorHAnsi"/>
          <w:bCs/>
          <w:color w:val="000000" w:themeColor="text1"/>
          <w:lang w:eastAsia="en-GB"/>
        </w:rPr>
        <w:t xml:space="preserve">your child’s </w:t>
      </w:r>
      <w:r w:rsidRPr="00402063">
        <w:rPr>
          <w:rFonts w:eastAsia="Times New Roman" w:cstheme="minorHAnsi"/>
          <w:bCs/>
          <w:color w:val="000000" w:themeColor="text1"/>
          <w:lang w:eastAsia="en-GB"/>
        </w:rPr>
        <w:t>care</w:t>
      </w:r>
      <w:r w:rsidR="00A05FC5">
        <w:rPr>
          <w:rFonts w:eastAsia="Times New Roman" w:cstheme="minorHAnsi"/>
          <w:bCs/>
          <w:color w:val="000000" w:themeColor="text1"/>
          <w:lang w:eastAsia="en-GB"/>
        </w:rPr>
        <w:t>.</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All trial treatments will be free. Neither you nor </w:t>
      </w:r>
      <w:r w:rsidR="00A05FC5">
        <w:rPr>
          <w:rFonts w:eastAsia="Times New Roman" w:cstheme="minorHAnsi"/>
          <w:bCs/>
          <w:color w:val="000000" w:themeColor="text1"/>
          <w:lang w:eastAsia="en-GB"/>
        </w:rPr>
        <w:t>the</w:t>
      </w:r>
      <w:r w:rsidR="00640957">
        <w:rPr>
          <w:rFonts w:eastAsia="Times New Roman" w:cstheme="minorHAnsi"/>
          <w:bCs/>
          <w:color w:val="000000" w:themeColor="text1"/>
          <w:lang w:eastAsia="en-GB"/>
        </w:rPr>
        <w:t xml:space="preserve"> </w:t>
      </w:r>
      <w:r w:rsidRPr="00402063">
        <w:rPr>
          <w:rFonts w:eastAsia="Times New Roman" w:cstheme="minorHAnsi"/>
          <w:bCs/>
          <w:color w:val="000000" w:themeColor="text1"/>
          <w:lang w:eastAsia="en-GB"/>
        </w:rPr>
        <w:t xml:space="preserve">medical staff will be paid for your </w:t>
      </w:r>
      <w:r w:rsidR="00640957">
        <w:rPr>
          <w:rFonts w:eastAsia="Times New Roman" w:cstheme="minorHAnsi"/>
          <w:bCs/>
          <w:color w:val="000000" w:themeColor="text1"/>
          <w:lang w:eastAsia="en-GB"/>
        </w:rPr>
        <w:t xml:space="preserve">child’s </w:t>
      </w:r>
      <w:r w:rsidRPr="00402063">
        <w:rPr>
          <w:rFonts w:eastAsia="Times New Roman" w:cstheme="minorHAnsi"/>
          <w:bCs/>
          <w:color w:val="000000" w:themeColor="text1"/>
          <w:lang w:eastAsia="en-GB"/>
        </w:rPr>
        <w:t>participation in this study.</w:t>
      </w:r>
    </w:p>
    <w:p w14:paraId="0623B407" w14:textId="4E0D4E31" w:rsidR="00FB07C4" w:rsidRPr="00402063" w:rsidRDefault="00683383" w:rsidP="00F93AC1">
      <w:pPr>
        <w:spacing w:after="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1</w:t>
      </w:r>
      <w:r>
        <w:rPr>
          <w:rFonts w:eastAsia="Times New Roman" w:cstheme="minorHAnsi"/>
          <w:b/>
          <w:bCs/>
          <w:color w:val="000000" w:themeColor="text1"/>
          <w:lang w:eastAsia="en-GB"/>
        </w:rPr>
        <w:t>3</w:t>
      </w:r>
      <w:r w:rsidR="00C82C2A" w:rsidRPr="00402063">
        <w:rPr>
          <w:rFonts w:eastAsia="Times New Roman" w:cstheme="minorHAnsi"/>
          <w:b/>
          <w:bCs/>
          <w:color w:val="000000" w:themeColor="text1"/>
          <w:lang w:eastAsia="en-GB"/>
        </w:rPr>
        <w:t xml:space="preserve">) </w:t>
      </w:r>
      <w:r w:rsidR="00FB07C4" w:rsidRPr="00402063">
        <w:rPr>
          <w:rFonts w:eastAsia="Times New Roman" w:cstheme="minorHAnsi"/>
          <w:b/>
          <w:bCs/>
          <w:color w:val="000000" w:themeColor="text1"/>
          <w:lang w:eastAsia="en-GB"/>
        </w:rPr>
        <w:t xml:space="preserve">What else </w:t>
      </w:r>
      <w:r w:rsidR="00C82C2A"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2AB1187F" w:rsidR="004B7B19" w:rsidRPr="002225B4" w:rsidRDefault="00FB07C4" w:rsidP="00F93AC1">
      <w:pPr>
        <w:spacing w:after="20" w:line="240" w:lineRule="auto"/>
        <w:rPr>
          <w:rFonts w:cstheme="minorHAnsi"/>
        </w:rPr>
      </w:pPr>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The University of Oxford, as Sponsor, has appropriate insurance in place in the unlikely event that you suffer any harm as a direct consequence of your participation in this study. NHS indemnity operates in respect of the clinical treatment that is provided.</w:t>
      </w:r>
    </w:p>
    <w:sectPr w:rsidR="004B7B19" w:rsidRPr="002225B4" w:rsidSect="00033D88">
      <w:footerReference w:type="default" r:id="rId1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564E3F" w14:textId="77777777" w:rsidR="007A7FF2" w:rsidRDefault="007A7FF2" w:rsidP="00402791">
      <w:pPr>
        <w:spacing w:after="0" w:line="240" w:lineRule="auto"/>
      </w:pPr>
      <w:r>
        <w:separator/>
      </w:r>
    </w:p>
  </w:endnote>
  <w:endnote w:type="continuationSeparator" w:id="0">
    <w:p w14:paraId="0B00A9EE" w14:textId="77777777" w:rsidR="007A7FF2" w:rsidRDefault="007A7FF2" w:rsidP="00402791">
      <w:pPr>
        <w:spacing w:after="0" w:line="240" w:lineRule="auto"/>
      </w:pPr>
      <w:r>
        <w:continuationSeparator/>
      </w:r>
    </w:p>
  </w:endnote>
  <w:endnote w:type="continuationNotice" w:id="1">
    <w:p w14:paraId="62C8AC9D" w14:textId="77777777" w:rsidR="007A7FF2" w:rsidRDefault="007A7F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43DE9A02" w:rsidR="00B4217D" w:rsidRDefault="00B4217D">
    <w:pPr>
      <w:pStyle w:val="Footer"/>
    </w:pPr>
    <w:r>
      <w:t xml:space="preserve">RECOVERY trial ICF/PIL (children) </w:t>
    </w:r>
    <w:r w:rsidR="0055642C">
      <w:t>V</w:t>
    </w:r>
    <w:r w:rsidR="00AE289A">
      <w:t>3</w:t>
    </w:r>
    <w:r>
      <w:t>.0 -</w:t>
    </w:r>
    <w:r w:rsidR="009B2190">
      <w:t>1</w:t>
    </w:r>
    <w:r w:rsidR="00AE289A">
      <w:t>8</w:t>
    </w:r>
    <w:r w:rsidR="009B2190">
      <w:t>-</w:t>
    </w:r>
    <w:r w:rsidR="00AE289A">
      <w:t>Jun</w:t>
    </w:r>
    <w:r>
      <w:t xml:space="preserve">-2020      IRAS 281712    </w:t>
    </w:r>
    <w:r>
      <w:tab/>
    </w:r>
    <w:r w:rsidRPr="005C1526">
      <w:t>REC Ref 20</w:t>
    </w:r>
    <w:r>
      <w:t>/EE/0101</w:t>
    </w:r>
  </w:p>
  <w:p w14:paraId="15DCB5E1" w14:textId="56B18749" w:rsidR="00B4217D" w:rsidRDefault="00536A31">
    <w:pPr>
      <w:pStyle w:val="Footer"/>
    </w:pP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00B4217D">
              <w:t xml:space="preserve">Page </w:t>
            </w:r>
            <w:r w:rsidR="00B4217D">
              <w:rPr>
                <w:b/>
                <w:bCs/>
                <w:sz w:val="24"/>
                <w:szCs w:val="24"/>
              </w:rPr>
              <w:fldChar w:fldCharType="begin"/>
            </w:r>
            <w:r w:rsidR="00B4217D">
              <w:rPr>
                <w:b/>
                <w:bCs/>
              </w:rPr>
              <w:instrText xml:space="preserve"> PAGE </w:instrText>
            </w:r>
            <w:r w:rsidR="00B4217D">
              <w:rPr>
                <w:b/>
                <w:bCs/>
                <w:sz w:val="24"/>
                <w:szCs w:val="24"/>
              </w:rPr>
              <w:fldChar w:fldCharType="separate"/>
            </w:r>
            <w:r>
              <w:rPr>
                <w:b/>
                <w:bCs/>
                <w:noProof/>
              </w:rPr>
              <w:t>2</w:t>
            </w:r>
            <w:r w:rsidR="00B4217D">
              <w:rPr>
                <w:b/>
                <w:bCs/>
                <w:sz w:val="24"/>
                <w:szCs w:val="24"/>
              </w:rPr>
              <w:fldChar w:fldCharType="end"/>
            </w:r>
            <w:r w:rsidR="00B4217D">
              <w:t xml:space="preserve"> of </w:t>
            </w:r>
            <w:r w:rsidR="00B4217D">
              <w:rPr>
                <w:b/>
                <w:bCs/>
                <w:sz w:val="24"/>
                <w:szCs w:val="24"/>
              </w:rPr>
              <w:fldChar w:fldCharType="begin"/>
            </w:r>
            <w:r w:rsidR="00B4217D">
              <w:rPr>
                <w:b/>
                <w:bCs/>
              </w:rPr>
              <w:instrText xml:space="preserve"> NUMPAGES  </w:instrText>
            </w:r>
            <w:r w:rsidR="00B4217D">
              <w:rPr>
                <w:b/>
                <w:bCs/>
                <w:sz w:val="24"/>
                <w:szCs w:val="24"/>
              </w:rPr>
              <w:fldChar w:fldCharType="separate"/>
            </w:r>
            <w:r>
              <w:rPr>
                <w:b/>
                <w:bCs/>
                <w:noProof/>
              </w:rPr>
              <w:t>8</w:t>
            </w:r>
            <w:r w:rsidR="00B4217D">
              <w:rPr>
                <w:b/>
                <w:bCs/>
                <w:sz w:val="24"/>
                <w:szCs w:val="24"/>
              </w:rPr>
              <w:fldChar w:fldCharType="end"/>
            </w:r>
          </w:sdtContent>
        </w:sdt>
      </w:sdtContent>
    </w:sdt>
  </w:p>
  <w:p w14:paraId="670586E0" w14:textId="77777777" w:rsidR="00B4217D" w:rsidRDefault="00B421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27DE1" w14:textId="77777777" w:rsidR="007A7FF2" w:rsidRDefault="007A7FF2" w:rsidP="00402791">
      <w:pPr>
        <w:spacing w:after="0" w:line="240" w:lineRule="auto"/>
      </w:pPr>
      <w:r>
        <w:separator/>
      </w:r>
    </w:p>
  </w:footnote>
  <w:footnote w:type="continuationSeparator" w:id="0">
    <w:p w14:paraId="64EA3E4C" w14:textId="77777777" w:rsidR="007A7FF2" w:rsidRDefault="007A7FF2" w:rsidP="00402791">
      <w:pPr>
        <w:spacing w:after="0" w:line="240" w:lineRule="auto"/>
      </w:pPr>
      <w:r>
        <w:continuationSeparator/>
      </w:r>
    </w:p>
  </w:footnote>
  <w:footnote w:type="continuationNotice" w:id="1">
    <w:p w14:paraId="7A2F1E7F" w14:textId="77777777" w:rsidR="007A7FF2" w:rsidRDefault="007A7FF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ichard Haynes">
    <w15:presenceInfo w15:providerId="AD" w15:userId="S-1-5-21-944046252-2799899743-1142484129-2963"/>
  </w15:person>
  <w15:person w15:author="Faust S.N.">
    <w15:presenceInfo w15:providerId="None" w15:userId="Faust S.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46EF7"/>
    <w:rsid w:val="00066F0E"/>
    <w:rsid w:val="00092CE7"/>
    <w:rsid w:val="000A41B2"/>
    <w:rsid w:val="000A5B71"/>
    <w:rsid w:val="000B046D"/>
    <w:rsid w:val="000C3EC6"/>
    <w:rsid w:val="000D340E"/>
    <w:rsid w:val="000E1601"/>
    <w:rsid w:val="000E4E3D"/>
    <w:rsid w:val="000E5F96"/>
    <w:rsid w:val="000F0967"/>
    <w:rsid w:val="000F14AC"/>
    <w:rsid w:val="000F5B6E"/>
    <w:rsid w:val="001003E3"/>
    <w:rsid w:val="0011686C"/>
    <w:rsid w:val="00121BE6"/>
    <w:rsid w:val="001442D9"/>
    <w:rsid w:val="0015479A"/>
    <w:rsid w:val="00155AEA"/>
    <w:rsid w:val="001575C0"/>
    <w:rsid w:val="00181EAC"/>
    <w:rsid w:val="001A6176"/>
    <w:rsid w:val="001B2E33"/>
    <w:rsid w:val="001C4BD7"/>
    <w:rsid w:val="001C7158"/>
    <w:rsid w:val="001E5442"/>
    <w:rsid w:val="001E71FE"/>
    <w:rsid w:val="001F1BC2"/>
    <w:rsid w:val="001F2A58"/>
    <w:rsid w:val="00210D5C"/>
    <w:rsid w:val="002225B4"/>
    <w:rsid w:val="00223D84"/>
    <w:rsid w:val="00225A66"/>
    <w:rsid w:val="0022608F"/>
    <w:rsid w:val="0022702A"/>
    <w:rsid w:val="00232BA1"/>
    <w:rsid w:val="00245B5E"/>
    <w:rsid w:val="00250457"/>
    <w:rsid w:val="002515D5"/>
    <w:rsid w:val="002650B7"/>
    <w:rsid w:val="0027157E"/>
    <w:rsid w:val="00271BE5"/>
    <w:rsid w:val="002764BE"/>
    <w:rsid w:val="00290AA5"/>
    <w:rsid w:val="00291EE5"/>
    <w:rsid w:val="00295E52"/>
    <w:rsid w:val="002C37A8"/>
    <w:rsid w:val="002C4B16"/>
    <w:rsid w:val="002D24D5"/>
    <w:rsid w:val="002D30E1"/>
    <w:rsid w:val="002D3306"/>
    <w:rsid w:val="002D6E6E"/>
    <w:rsid w:val="002E0B4E"/>
    <w:rsid w:val="002E51B7"/>
    <w:rsid w:val="00321B8E"/>
    <w:rsid w:val="003221B0"/>
    <w:rsid w:val="00323A1B"/>
    <w:rsid w:val="00341F8F"/>
    <w:rsid w:val="003520FD"/>
    <w:rsid w:val="003636FD"/>
    <w:rsid w:val="00383830"/>
    <w:rsid w:val="003A25FD"/>
    <w:rsid w:val="003B0623"/>
    <w:rsid w:val="003B0FDD"/>
    <w:rsid w:val="003D231E"/>
    <w:rsid w:val="003D23D5"/>
    <w:rsid w:val="003D6924"/>
    <w:rsid w:val="003E28E3"/>
    <w:rsid w:val="003F41C1"/>
    <w:rsid w:val="003F6F1B"/>
    <w:rsid w:val="0040136F"/>
    <w:rsid w:val="00402063"/>
    <w:rsid w:val="00402791"/>
    <w:rsid w:val="00407868"/>
    <w:rsid w:val="00413848"/>
    <w:rsid w:val="00436CB0"/>
    <w:rsid w:val="00445731"/>
    <w:rsid w:val="00451DE9"/>
    <w:rsid w:val="00475A69"/>
    <w:rsid w:val="00475B52"/>
    <w:rsid w:val="004803FB"/>
    <w:rsid w:val="0049163C"/>
    <w:rsid w:val="004929F2"/>
    <w:rsid w:val="004A228A"/>
    <w:rsid w:val="004A76B8"/>
    <w:rsid w:val="004B7B19"/>
    <w:rsid w:val="004C32A3"/>
    <w:rsid w:val="004D33A0"/>
    <w:rsid w:val="004D404A"/>
    <w:rsid w:val="004E031F"/>
    <w:rsid w:val="004E7228"/>
    <w:rsid w:val="004E7D48"/>
    <w:rsid w:val="004F0EC6"/>
    <w:rsid w:val="004F3B12"/>
    <w:rsid w:val="005151A3"/>
    <w:rsid w:val="00516CFF"/>
    <w:rsid w:val="00536A31"/>
    <w:rsid w:val="00546856"/>
    <w:rsid w:val="00550F4C"/>
    <w:rsid w:val="0055642C"/>
    <w:rsid w:val="00565AE7"/>
    <w:rsid w:val="00566E1C"/>
    <w:rsid w:val="00577972"/>
    <w:rsid w:val="005925A6"/>
    <w:rsid w:val="00594AE0"/>
    <w:rsid w:val="005A4421"/>
    <w:rsid w:val="005B0640"/>
    <w:rsid w:val="005C1526"/>
    <w:rsid w:val="005C5E58"/>
    <w:rsid w:val="005D001E"/>
    <w:rsid w:val="00627D0D"/>
    <w:rsid w:val="00640957"/>
    <w:rsid w:val="00650F2B"/>
    <w:rsid w:val="00661FFE"/>
    <w:rsid w:val="00666DC3"/>
    <w:rsid w:val="00680822"/>
    <w:rsid w:val="00683383"/>
    <w:rsid w:val="006857E0"/>
    <w:rsid w:val="00692E04"/>
    <w:rsid w:val="00692F6E"/>
    <w:rsid w:val="006A5733"/>
    <w:rsid w:val="006C035C"/>
    <w:rsid w:val="006D29FD"/>
    <w:rsid w:val="006E7765"/>
    <w:rsid w:val="006E7AF6"/>
    <w:rsid w:val="006F023E"/>
    <w:rsid w:val="00711EBD"/>
    <w:rsid w:val="007134EC"/>
    <w:rsid w:val="00715B16"/>
    <w:rsid w:val="00726428"/>
    <w:rsid w:val="00730ACF"/>
    <w:rsid w:val="00732DB9"/>
    <w:rsid w:val="007344AB"/>
    <w:rsid w:val="00740470"/>
    <w:rsid w:val="00740709"/>
    <w:rsid w:val="00740922"/>
    <w:rsid w:val="00744099"/>
    <w:rsid w:val="00753D0E"/>
    <w:rsid w:val="007559D8"/>
    <w:rsid w:val="0077349A"/>
    <w:rsid w:val="0079280D"/>
    <w:rsid w:val="007938AE"/>
    <w:rsid w:val="007A1936"/>
    <w:rsid w:val="007A6496"/>
    <w:rsid w:val="007A7FF2"/>
    <w:rsid w:val="007B165F"/>
    <w:rsid w:val="007C0209"/>
    <w:rsid w:val="007E0FB5"/>
    <w:rsid w:val="007E79D7"/>
    <w:rsid w:val="007F483B"/>
    <w:rsid w:val="008152E5"/>
    <w:rsid w:val="008336F0"/>
    <w:rsid w:val="00846DBE"/>
    <w:rsid w:val="008476CD"/>
    <w:rsid w:val="00853F47"/>
    <w:rsid w:val="00855775"/>
    <w:rsid w:val="00867EF4"/>
    <w:rsid w:val="00883053"/>
    <w:rsid w:val="008B0E65"/>
    <w:rsid w:val="008D6B79"/>
    <w:rsid w:val="008D739D"/>
    <w:rsid w:val="008D7DE1"/>
    <w:rsid w:val="008E03BF"/>
    <w:rsid w:val="008E2DCB"/>
    <w:rsid w:val="008E7CC0"/>
    <w:rsid w:val="00902E4D"/>
    <w:rsid w:val="00907C42"/>
    <w:rsid w:val="00920A50"/>
    <w:rsid w:val="009337B6"/>
    <w:rsid w:val="00933D53"/>
    <w:rsid w:val="0095600D"/>
    <w:rsid w:val="0096627E"/>
    <w:rsid w:val="00967616"/>
    <w:rsid w:val="009676D2"/>
    <w:rsid w:val="00976BE7"/>
    <w:rsid w:val="009779CF"/>
    <w:rsid w:val="009A02CE"/>
    <w:rsid w:val="009A680F"/>
    <w:rsid w:val="009B2190"/>
    <w:rsid w:val="009B42DE"/>
    <w:rsid w:val="009C3BFF"/>
    <w:rsid w:val="009C4DD0"/>
    <w:rsid w:val="009F31B4"/>
    <w:rsid w:val="00A05FC5"/>
    <w:rsid w:val="00A15D98"/>
    <w:rsid w:val="00A26BE8"/>
    <w:rsid w:val="00A3174B"/>
    <w:rsid w:val="00A360C4"/>
    <w:rsid w:val="00A44963"/>
    <w:rsid w:val="00A44C3B"/>
    <w:rsid w:val="00A64465"/>
    <w:rsid w:val="00A72E25"/>
    <w:rsid w:val="00A77396"/>
    <w:rsid w:val="00AA0987"/>
    <w:rsid w:val="00AA62F4"/>
    <w:rsid w:val="00AB71F9"/>
    <w:rsid w:val="00AC1E6D"/>
    <w:rsid w:val="00AC5D2A"/>
    <w:rsid w:val="00AC7AC4"/>
    <w:rsid w:val="00AD43F9"/>
    <w:rsid w:val="00AE289A"/>
    <w:rsid w:val="00AE757A"/>
    <w:rsid w:val="00AF1DEE"/>
    <w:rsid w:val="00AF6419"/>
    <w:rsid w:val="00B021E3"/>
    <w:rsid w:val="00B05740"/>
    <w:rsid w:val="00B11D80"/>
    <w:rsid w:val="00B27C2E"/>
    <w:rsid w:val="00B358CE"/>
    <w:rsid w:val="00B35958"/>
    <w:rsid w:val="00B4217D"/>
    <w:rsid w:val="00B55913"/>
    <w:rsid w:val="00B578F6"/>
    <w:rsid w:val="00B745F5"/>
    <w:rsid w:val="00B7765F"/>
    <w:rsid w:val="00B859B0"/>
    <w:rsid w:val="00B959AB"/>
    <w:rsid w:val="00BA2404"/>
    <w:rsid w:val="00BB4663"/>
    <w:rsid w:val="00BB709C"/>
    <w:rsid w:val="00BD102A"/>
    <w:rsid w:val="00BE0DD3"/>
    <w:rsid w:val="00BE56D5"/>
    <w:rsid w:val="00BF4001"/>
    <w:rsid w:val="00BF5DF6"/>
    <w:rsid w:val="00C05E71"/>
    <w:rsid w:val="00C064BE"/>
    <w:rsid w:val="00C065DA"/>
    <w:rsid w:val="00C11AAA"/>
    <w:rsid w:val="00C14983"/>
    <w:rsid w:val="00C60C6A"/>
    <w:rsid w:val="00C62127"/>
    <w:rsid w:val="00C65CF5"/>
    <w:rsid w:val="00C7238A"/>
    <w:rsid w:val="00C7297D"/>
    <w:rsid w:val="00C7423E"/>
    <w:rsid w:val="00C82C2A"/>
    <w:rsid w:val="00CB1F1C"/>
    <w:rsid w:val="00CC22D8"/>
    <w:rsid w:val="00CF6351"/>
    <w:rsid w:val="00CF743A"/>
    <w:rsid w:val="00D0644F"/>
    <w:rsid w:val="00D16679"/>
    <w:rsid w:val="00D217F2"/>
    <w:rsid w:val="00D25601"/>
    <w:rsid w:val="00D3065F"/>
    <w:rsid w:val="00D310FC"/>
    <w:rsid w:val="00D4616C"/>
    <w:rsid w:val="00D55A77"/>
    <w:rsid w:val="00D67F39"/>
    <w:rsid w:val="00D7628D"/>
    <w:rsid w:val="00D9051A"/>
    <w:rsid w:val="00DC4601"/>
    <w:rsid w:val="00DD767A"/>
    <w:rsid w:val="00DE79A1"/>
    <w:rsid w:val="00E532C7"/>
    <w:rsid w:val="00E537A1"/>
    <w:rsid w:val="00E60E09"/>
    <w:rsid w:val="00E672DC"/>
    <w:rsid w:val="00EA1398"/>
    <w:rsid w:val="00EA46AF"/>
    <w:rsid w:val="00EA49B3"/>
    <w:rsid w:val="00EC1AB0"/>
    <w:rsid w:val="00ED58B4"/>
    <w:rsid w:val="00F22C42"/>
    <w:rsid w:val="00F5761A"/>
    <w:rsid w:val="00F62B8B"/>
    <w:rsid w:val="00F91906"/>
    <w:rsid w:val="00F93AC1"/>
    <w:rsid w:val="00F958D3"/>
    <w:rsid w:val="00FB07C4"/>
    <w:rsid w:val="00FC3271"/>
    <w:rsid w:val="00FC5214"/>
    <w:rsid w:val="00FD619D"/>
    <w:rsid w:val="00FF25EC"/>
    <w:rsid w:val="024B3E30"/>
    <w:rsid w:val="028E865E"/>
    <w:rsid w:val="03509B75"/>
    <w:rsid w:val="045DC65D"/>
    <w:rsid w:val="0601E9BF"/>
    <w:rsid w:val="061E4045"/>
    <w:rsid w:val="0A9BDD9A"/>
    <w:rsid w:val="1076B1D3"/>
    <w:rsid w:val="19C5DFEB"/>
    <w:rsid w:val="1BADCD2C"/>
    <w:rsid w:val="1C62A326"/>
    <w:rsid w:val="1DB747CF"/>
    <w:rsid w:val="2165F17A"/>
    <w:rsid w:val="26BCB923"/>
    <w:rsid w:val="285B7FAB"/>
    <w:rsid w:val="29E7FAF2"/>
    <w:rsid w:val="2D3D17B8"/>
    <w:rsid w:val="2EA82279"/>
    <w:rsid w:val="2EE63F27"/>
    <w:rsid w:val="2F86E883"/>
    <w:rsid w:val="35E0B20A"/>
    <w:rsid w:val="39E83AD2"/>
    <w:rsid w:val="3B22AF05"/>
    <w:rsid w:val="41AD59A9"/>
    <w:rsid w:val="48E0B688"/>
    <w:rsid w:val="4A07F44A"/>
    <w:rsid w:val="4A0A53BF"/>
    <w:rsid w:val="50DF5AA6"/>
    <w:rsid w:val="5114248F"/>
    <w:rsid w:val="53904858"/>
    <w:rsid w:val="59F6DD09"/>
    <w:rsid w:val="5B02C4C4"/>
    <w:rsid w:val="5D6791A0"/>
    <w:rsid w:val="62DC096D"/>
    <w:rsid w:val="634C96CA"/>
    <w:rsid w:val="63987AF2"/>
    <w:rsid w:val="63EA60D4"/>
    <w:rsid w:val="6C8623E9"/>
    <w:rsid w:val="712C96FE"/>
    <w:rsid w:val="7825B3F6"/>
    <w:rsid w:val="7C2DA78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F1AA012"/>
  <w15:docId w15:val="{34F3834B-5874-4401-9057-BAF0F32F0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 w:type="paragraph" w:styleId="NoSpacing">
    <w:name w:val="No Spacing"/>
    <w:uiPriority w:val="1"/>
    <w:qFormat/>
    <w:rsid w:val="00650F2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recoverytrial.ne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AC7A97E498F5478190411D1E872C61" ma:contentTypeVersion="13" ma:contentTypeDescription="Create a new document." ma:contentTypeScope="" ma:versionID="7b68293db2defa34c933d791a5712238">
  <xsd:schema xmlns:xsd="http://www.w3.org/2001/XMLSchema" xmlns:xs="http://www.w3.org/2001/XMLSchema" xmlns:p="http://schemas.microsoft.com/office/2006/metadata/properties" xmlns:ns3="07b64a12-c14a-4a19-9dcb-6351a43e3aea" xmlns:ns4="6a5b09a2-01d5-4a1b-bc34-60f247c83f3d" targetNamespace="http://schemas.microsoft.com/office/2006/metadata/properties" ma:root="true" ma:fieldsID="21f313799029a0a575457d15237ff9be" ns3:_="" ns4:_="">
    <xsd:import namespace="07b64a12-c14a-4a19-9dcb-6351a43e3aea"/>
    <xsd:import namespace="6a5b09a2-01d5-4a1b-bc34-60f247c83f3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64a12-c14a-4a19-9dcb-6351a43e3a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a5b09a2-01d5-4a1b-bc34-60f247c83f3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4077CD-D21A-45F5-AE12-11688A87229A}">
  <ds:schemaRefs>
    <ds:schemaRef ds:uri="http://schemas.microsoft.com/sharepoint/v3/contenttype/forms"/>
  </ds:schemaRefs>
</ds:datastoreItem>
</file>

<file path=customXml/itemProps2.xml><?xml version="1.0" encoding="utf-8"?>
<ds:datastoreItem xmlns:ds="http://schemas.openxmlformats.org/officeDocument/2006/customXml" ds:itemID="{DF5B7A50-D632-4E6A-90CE-56C68B75A0A2}">
  <ds:schemaRefs>
    <ds:schemaRef ds:uri="http://purl.org/dc/elements/1.1/"/>
    <ds:schemaRef ds:uri="http://schemas.openxmlformats.org/package/2006/metadata/core-properties"/>
    <ds:schemaRef ds:uri="http://purl.org/dc/dcmitype/"/>
    <ds:schemaRef ds:uri="http://schemas.microsoft.com/office/2006/documentManagement/types"/>
    <ds:schemaRef ds:uri="6a5b09a2-01d5-4a1b-bc34-60f247c83f3d"/>
    <ds:schemaRef ds:uri="07b64a12-c14a-4a19-9dcb-6351a43e3aea"/>
    <ds:schemaRef ds:uri="http://purl.org/dc/term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539E476E-7A2A-47BC-9652-CB75035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64a12-c14a-4a19-9dcb-6351a43e3aea"/>
    <ds:schemaRef ds:uri="6a5b09a2-01d5-4a1b-bc34-60f247c83f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2731</Words>
  <Characters>15571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Richard Haynes</dc:creator>
  <cp:lastModifiedBy>Richard Haynes</cp:lastModifiedBy>
  <cp:revision>2</cp:revision>
  <cp:lastPrinted>2020-04-24T11:15:00Z</cp:lastPrinted>
  <dcterms:created xsi:type="dcterms:W3CDTF">2020-06-23T11:32:00Z</dcterms:created>
  <dcterms:modified xsi:type="dcterms:W3CDTF">2020-06-23T11:32:00Z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0x010100C3AC7A97E498F5478190411D1E872C61</vt:lpwstr>
  </property>
</Properties>
</file>